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6"/>
        <w:gridCol w:w="7088"/>
        <w:gridCol w:w="1134"/>
      </w:tblGrid>
      <w:tr w:rsidR="004D3A38" w:rsidRPr="00D40452" w:rsidTr="00F10F96">
        <w:trPr>
          <w:trHeight w:val="268"/>
        </w:trPr>
        <w:tc>
          <w:tcPr>
            <w:tcW w:w="1276" w:type="dxa"/>
            <w:vMerge w:val="restart"/>
            <w:vAlign w:val="center"/>
          </w:tcPr>
          <w:p w:rsidR="004D3A38" w:rsidRPr="00A92AAB" w:rsidRDefault="00F267E0" w:rsidP="004D3A38">
            <w:pPr>
              <w:pStyle w:val="Header"/>
              <w:jc w:val="center"/>
              <w:rPr>
                <w:sz w:val="16"/>
                <w:szCs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pt;height:48.6pt">
                  <v:imagedata r:id="rId5" o:title="Logo_GI_SCHOOL"/>
                </v:shape>
              </w:pict>
            </w:r>
          </w:p>
        </w:tc>
        <w:tc>
          <w:tcPr>
            <w:tcW w:w="7088" w:type="dxa"/>
            <w:vAlign w:val="center"/>
          </w:tcPr>
          <w:p w:rsidR="004D3A38" w:rsidRPr="00A92AAB" w:rsidRDefault="002147D3" w:rsidP="004D3A38">
            <w:pPr>
              <w:pStyle w:val="Header"/>
              <w:jc w:val="center"/>
              <w:rPr>
                <w:rFonts w:ascii="Arial Rounded MT Bold" w:hAnsi="Arial Rounded MT Bold"/>
                <w:sz w:val="16"/>
                <w:szCs w:val="16"/>
              </w:rPr>
            </w:pPr>
            <w:r>
              <w:rPr>
                <w:rFonts w:ascii="Arial Rounded MT Bold" w:hAnsi="Arial Rounded MT Bold"/>
                <w:sz w:val="24"/>
                <w:szCs w:val="16"/>
              </w:rPr>
              <w:t>GI SCHOOL</w:t>
            </w:r>
          </w:p>
        </w:tc>
        <w:tc>
          <w:tcPr>
            <w:tcW w:w="1134" w:type="dxa"/>
            <w:vAlign w:val="center"/>
          </w:tcPr>
          <w:p w:rsidR="004D3A38" w:rsidRPr="00A92AAB" w:rsidRDefault="004D3A38" w:rsidP="004D3A38">
            <w:pPr>
              <w:pStyle w:val="Header"/>
              <w:jc w:val="center"/>
              <w:rPr>
                <w:sz w:val="16"/>
                <w:szCs w:val="16"/>
              </w:rPr>
            </w:pPr>
            <w:r w:rsidRPr="00A92AAB">
              <w:rPr>
                <w:sz w:val="16"/>
                <w:szCs w:val="16"/>
              </w:rPr>
              <w:t>SGC-GI- F</w:t>
            </w:r>
            <w:r w:rsidR="00562121">
              <w:rPr>
                <w:sz w:val="16"/>
                <w:szCs w:val="16"/>
              </w:rPr>
              <w:t>77</w:t>
            </w:r>
          </w:p>
        </w:tc>
      </w:tr>
      <w:tr w:rsidR="004D3A38" w:rsidRPr="00D40452" w:rsidTr="00F10F96">
        <w:trPr>
          <w:trHeight w:val="263"/>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restart"/>
            <w:vAlign w:val="center"/>
          </w:tcPr>
          <w:p w:rsidR="004D3A38" w:rsidRDefault="004D3A38" w:rsidP="004D3A38">
            <w:pPr>
              <w:jc w:val="center"/>
              <w:rPr>
                <w:rFonts w:ascii="Arial Rounded MT Bold" w:hAnsi="Arial Rounded MT Bold"/>
                <w:sz w:val="22"/>
                <w:szCs w:val="28"/>
                <w:lang w:val="es-CO"/>
              </w:rPr>
            </w:pPr>
            <w:r>
              <w:rPr>
                <w:rFonts w:ascii="Arial Rounded MT Bold" w:hAnsi="Arial Rounded MT Bold"/>
                <w:sz w:val="22"/>
                <w:szCs w:val="28"/>
                <w:lang w:val="es-CO"/>
              </w:rPr>
              <w:t>UNIT PLAN</w:t>
            </w:r>
          </w:p>
          <w:p w:rsidR="00F10F96" w:rsidRPr="00020F2F" w:rsidRDefault="00C75D9E" w:rsidP="004D3A38">
            <w:pPr>
              <w:jc w:val="center"/>
              <w:rPr>
                <w:rFonts w:ascii="Arial Narrow" w:hAnsi="Arial Narrow"/>
                <w:i/>
                <w:sz w:val="18"/>
                <w:szCs w:val="18"/>
              </w:rPr>
            </w:pPr>
            <w:r>
              <w:rPr>
                <w:rFonts w:ascii="Arial Narrow" w:hAnsi="Arial Narrow"/>
                <w:i/>
                <w:sz w:val="18"/>
                <w:szCs w:val="18"/>
              </w:rPr>
              <w:t xml:space="preserve">SCHOOL YEAR: </w:t>
            </w:r>
          </w:p>
        </w:tc>
        <w:tc>
          <w:tcPr>
            <w:tcW w:w="1134" w:type="dxa"/>
            <w:vAlign w:val="center"/>
          </w:tcPr>
          <w:p w:rsidR="004D3A38" w:rsidRPr="00A92AAB" w:rsidRDefault="00F805B1" w:rsidP="004D3A38">
            <w:pPr>
              <w:pStyle w:val="Header"/>
              <w:jc w:val="center"/>
              <w:rPr>
                <w:sz w:val="16"/>
                <w:szCs w:val="16"/>
              </w:rPr>
            </w:pPr>
            <w:r>
              <w:rPr>
                <w:sz w:val="16"/>
                <w:szCs w:val="16"/>
              </w:rPr>
              <w:t>v. 02</w:t>
            </w:r>
          </w:p>
        </w:tc>
      </w:tr>
      <w:tr w:rsidR="004D3A38" w:rsidRPr="00D40452" w:rsidTr="00F10F96">
        <w:trPr>
          <w:trHeight w:val="262"/>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ign w:val="center"/>
          </w:tcPr>
          <w:p w:rsidR="004D3A38" w:rsidRDefault="004D3A38" w:rsidP="004D3A38">
            <w:pPr>
              <w:jc w:val="center"/>
              <w:rPr>
                <w:rFonts w:ascii="Arial Rounded MT Bold" w:hAnsi="Arial Rounded MT Bold"/>
                <w:sz w:val="28"/>
                <w:szCs w:val="28"/>
                <w:lang w:val="es-CO"/>
              </w:rPr>
            </w:pPr>
          </w:p>
        </w:tc>
        <w:tc>
          <w:tcPr>
            <w:tcW w:w="1134" w:type="dxa"/>
            <w:vAlign w:val="center"/>
          </w:tcPr>
          <w:p w:rsidR="004D3A38" w:rsidRPr="00A92AAB" w:rsidRDefault="00F805B1" w:rsidP="004D3A38">
            <w:pPr>
              <w:pStyle w:val="Header"/>
              <w:jc w:val="center"/>
              <w:rPr>
                <w:sz w:val="16"/>
                <w:szCs w:val="16"/>
              </w:rPr>
            </w:pPr>
            <w:r>
              <w:rPr>
                <w:sz w:val="16"/>
                <w:szCs w:val="16"/>
              </w:rPr>
              <w:t>August 2010</w:t>
            </w:r>
          </w:p>
        </w:tc>
      </w:tr>
    </w:tbl>
    <w:p w:rsidR="00C12B78" w:rsidRDefault="00C12B78" w:rsidP="00C12B78">
      <w:pPr>
        <w:jc w:val="center"/>
        <w:rPr>
          <w:rFonts w:ascii="Arial" w:hAnsi="Arial" w:cs="Arial"/>
          <w:b/>
        </w:rPr>
      </w:pPr>
    </w:p>
    <w:p w:rsidR="00D83F69" w:rsidRPr="00EC57E3" w:rsidRDefault="00C12B78" w:rsidP="0032518B">
      <w:pPr>
        <w:pBdr>
          <w:between w:val="dotted" w:sz="4" w:space="1" w:color="auto"/>
        </w:pBdr>
        <w:spacing w:line="360" w:lineRule="auto"/>
        <w:rPr>
          <w:rFonts w:ascii="Arial" w:hAnsi="Arial" w:cs="Arial"/>
          <w:b/>
        </w:rPr>
      </w:pPr>
      <w:r w:rsidRPr="006C3934">
        <w:rPr>
          <w:rFonts w:ascii="Arial" w:hAnsi="Arial" w:cs="Arial"/>
          <w:b/>
        </w:rPr>
        <w:t>Subject</w:t>
      </w:r>
      <w:r w:rsidR="006B1E99">
        <w:rPr>
          <w:rFonts w:ascii="Arial" w:hAnsi="Arial" w:cs="Arial"/>
          <w:b/>
        </w:rPr>
        <w:t xml:space="preserve"> </w:t>
      </w:r>
      <w:r w:rsidRPr="006C3934">
        <w:rPr>
          <w:rFonts w:ascii="Arial" w:hAnsi="Arial" w:cs="Arial"/>
          <w:b/>
        </w:rPr>
        <w:t>(s):</w:t>
      </w:r>
      <w:r w:rsidR="00CE0C31">
        <w:rPr>
          <w:rFonts w:ascii="Arial" w:hAnsi="Arial" w:cs="Arial"/>
          <w:b/>
        </w:rPr>
        <w:t xml:space="preserve"> English</w:t>
      </w:r>
      <w:r w:rsidR="00F10F96">
        <w:rPr>
          <w:rFonts w:ascii="Arial" w:hAnsi="Arial" w:cs="Arial"/>
          <w:b/>
        </w:rPr>
        <w:t xml:space="preserve">                                 </w:t>
      </w:r>
      <w:r w:rsidR="00EC57E3">
        <w:rPr>
          <w:rFonts w:ascii="Arial" w:hAnsi="Arial" w:cs="Arial"/>
          <w:b/>
        </w:rPr>
        <w:t xml:space="preserve">          </w:t>
      </w:r>
      <w:r w:rsidR="00F10F96" w:rsidRPr="006C3934">
        <w:rPr>
          <w:rFonts w:ascii="Arial" w:hAnsi="Arial" w:cs="Arial"/>
          <w:b/>
        </w:rPr>
        <w:t>Grade</w:t>
      </w:r>
      <w:r w:rsidR="00F10F96">
        <w:rPr>
          <w:rFonts w:ascii="Arial" w:hAnsi="Arial" w:cs="Arial"/>
          <w:b/>
        </w:rPr>
        <w:t>:</w:t>
      </w:r>
      <w:r w:rsidR="00550F4D">
        <w:rPr>
          <w:rFonts w:ascii="Arial" w:hAnsi="Arial" w:cs="Arial"/>
          <w:b/>
        </w:rPr>
        <w:t xml:space="preserve"> </w:t>
      </w:r>
      <w:r w:rsidR="00301752">
        <w:rPr>
          <w:rFonts w:ascii="Arial" w:hAnsi="Arial" w:cs="Arial"/>
          <w:b/>
        </w:rPr>
        <w:t>10</w:t>
      </w:r>
      <w:r w:rsidR="00550F4D">
        <w:rPr>
          <w:rFonts w:ascii="Arial" w:hAnsi="Arial" w:cs="Arial"/>
          <w:b/>
        </w:rPr>
        <w:t xml:space="preserve">                 </w:t>
      </w:r>
      <w:r w:rsidR="00D83F69">
        <w:rPr>
          <w:rFonts w:ascii="Arial" w:hAnsi="Arial" w:cs="Arial"/>
          <w:b/>
        </w:rPr>
        <w:t xml:space="preserve">Term: </w:t>
      </w:r>
      <w:r w:rsidR="00DA05D6">
        <w:rPr>
          <w:rFonts w:ascii="Arial" w:hAnsi="Arial" w:cs="Arial"/>
          <w:b/>
        </w:rPr>
        <w:t xml:space="preserve"> 3</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Name / Theme or Unit:</w:t>
      </w:r>
      <w:r w:rsidR="00CE0C31">
        <w:rPr>
          <w:rFonts w:ascii="Arial" w:hAnsi="Arial" w:cs="Arial"/>
          <w:b/>
          <w:bCs/>
        </w:rPr>
        <w:t xml:space="preserve"> </w:t>
      </w:r>
      <w:r w:rsidR="00E7697B">
        <w:rPr>
          <w:rFonts w:ascii="Arial" w:hAnsi="Arial" w:cs="Arial"/>
          <w:b/>
          <w:bCs/>
        </w:rPr>
        <w:t>Research Unit</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Time Frame:</w:t>
      </w:r>
      <w:r w:rsidR="00E7697B">
        <w:rPr>
          <w:rFonts w:ascii="Arial" w:hAnsi="Arial" w:cs="Arial"/>
          <w:b/>
          <w:bCs/>
        </w:rPr>
        <w:t xml:space="preserve"> 3</w:t>
      </w:r>
      <w:r w:rsidR="00CE0C31">
        <w:rPr>
          <w:rFonts w:ascii="Arial" w:hAnsi="Arial" w:cs="Arial"/>
          <w:b/>
          <w:bCs/>
        </w:rPr>
        <w:t xml:space="preserve"> weeks</w:t>
      </w:r>
    </w:p>
    <w:p w:rsidR="00C12B78" w:rsidRDefault="00F10F96" w:rsidP="0032518B">
      <w:pPr>
        <w:pBdr>
          <w:between w:val="dotted" w:sz="4" w:space="1" w:color="auto"/>
        </w:pBdr>
        <w:spacing w:line="360" w:lineRule="auto"/>
        <w:rPr>
          <w:rFonts w:ascii="Arial" w:hAnsi="Arial" w:cs="Arial"/>
          <w:b/>
          <w:bCs/>
        </w:rPr>
      </w:pPr>
      <w:r>
        <w:rPr>
          <w:rFonts w:ascii="Arial" w:hAnsi="Arial" w:cs="Arial"/>
          <w:b/>
          <w:bCs/>
        </w:rPr>
        <w:t>Submitted b</w:t>
      </w:r>
      <w:r w:rsidR="006C171B">
        <w:rPr>
          <w:rFonts w:ascii="Arial" w:hAnsi="Arial" w:cs="Arial"/>
          <w:b/>
          <w:bCs/>
        </w:rPr>
        <w:t>y</w:t>
      </w:r>
      <w:r w:rsidR="00C12B78">
        <w:rPr>
          <w:rFonts w:ascii="Arial" w:hAnsi="Arial" w:cs="Arial"/>
          <w:b/>
          <w:bCs/>
        </w:rPr>
        <w:t>:</w:t>
      </w:r>
      <w:r w:rsidR="002C469C">
        <w:rPr>
          <w:rFonts w:ascii="Arial" w:hAnsi="Arial" w:cs="Arial"/>
          <w:b/>
          <w:bCs/>
        </w:rPr>
        <w:t xml:space="preserve"> Daniel Olsen</w:t>
      </w:r>
    </w:p>
    <w:p w:rsidR="00E42021" w:rsidRDefault="00E42021" w:rsidP="00E42021">
      <w:pPr>
        <w:pBdr>
          <w:between w:val="dotted" w:sz="4" w:space="1" w:color="auto"/>
        </w:pBdr>
        <w:rPr>
          <w:rFonts w:ascii="Arial" w:hAnsi="Arial" w:cs="Arial"/>
          <w:b/>
          <w:bC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0"/>
        <w:gridCol w:w="5216"/>
      </w:tblGrid>
      <w:tr w:rsidR="00C12B78" w:rsidRPr="00D83F69" w:rsidTr="00562121">
        <w:trPr>
          <w:trHeight w:val="571"/>
        </w:trPr>
        <w:tc>
          <w:tcPr>
            <w:tcW w:w="9606" w:type="dxa"/>
            <w:gridSpan w:val="2"/>
            <w:shd w:val="clear" w:color="auto" w:fill="auto"/>
            <w:vAlign w:val="center"/>
          </w:tcPr>
          <w:p w:rsidR="00C12B78" w:rsidRPr="00D83F69" w:rsidRDefault="00C12B78" w:rsidP="00E7697B">
            <w:pPr>
              <w:rPr>
                <w:rFonts w:ascii="Arial" w:hAnsi="Arial" w:cs="Arial"/>
                <w:b/>
              </w:rPr>
            </w:pPr>
            <w:proofErr w:type="gramStart"/>
            <w:r w:rsidRPr="00D83F69">
              <w:rPr>
                <w:rFonts w:ascii="Arial" w:hAnsi="Arial" w:cs="Arial"/>
                <w:b/>
                <w:bCs/>
              </w:rPr>
              <w:t>OVERVIEW :</w:t>
            </w:r>
            <w:proofErr w:type="gramEnd"/>
            <w:r w:rsidRPr="00D83F69">
              <w:rPr>
                <w:rFonts w:ascii="Arial" w:hAnsi="Arial" w:cs="Arial"/>
                <w:b/>
                <w:bCs/>
              </w:rPr>
              <w:t xml:space="preserve"> </w:t>
            </w:r>
            <w:r w:rsidR="001914BD">
              <w:rPr>
                <w:rFonts w:ascii="Arial" w:hAnsi="Arial" w:cs="Arial"/>
                <w:b/>
                <w:bCs/>
              </w:rPr>
              <w:t xml:space="preserve">Students will read and interpret a thoroughly researched article and identify the facts found in it. Then they will learn and apply skills in evaluating online sources of information, gathering information from various sources to answer a research question, creating a bibliography to cite their information, and presenting their research using technology. </w:t>
            </w:r>
          </w:p>
        </w:tc>
      </w:tr>
      <w:tr w:rsidR="00C12B78" w:rsidRPr="0032518B" w:rsidTr="00562121">
        <w:trPr>
          <w:trHeight w:val="357"/>
        </w:trPr>
        <w:tc>
          <w:tcPr>
            <w:tcW w:w="9606" w:type="dxa"/>
            <w:gridSpan w:val="2"/>
            <w:shd w:val="clear" w:color="auto" w:fill="D9D9D9"/>
            <w:vAlign w:val="center"/>
          </w:tcPr>
          <w:p w:rsidR="00C12B78" w:rsidRPr="0032518B" w:rsidRDefault="00C12B78" w:rsidP="00D83F69">
            <w:pPr>
              <w:jc w:val="center"/>
              <w:rPr>
                <w:rFonts w:ascii="Arial" w:hAnsi="Arial" w:cs="Arial"/>
                <w:b/>
                <w:sz w:val="22"/>
              </w:rPr>
            </w:pPr>
            <w:r w:rsidRPr="0032518B">
              <w:rPr>
                <w:rFonts w:ascii="Arial" w:hAnsi="Arial" w:cs="Arial"/>
                <w:b/>
                <w:sz w:val="22"/>
              </w:rPr>
              <w:t>STAGE 1 – IDENTIFY DESIRED RESULTS</w:t>
            </w:r>
          </w:p>
        </w:tc>
      </w:tr>
      <w:tr w:rsidR="00C12B78" w:rsidRPr="0032518B" w:rsidTr="0032518B">
        <w:trPr>
          <w:trHeight w:val="1096"/>
        </w:trPr>
        <w:tc>
          <w:tcPr>
            <w:tcW w:w="9606" w:type="dxa"/>
            <w:gridSpan w:val="2"/>
            <w:vAlign w:val="center"/>
          </w:tcPr>
          <w:p w:rsidR="00C12B78" w:rsidRPr="0032518B" w:rsidRDefault="00F10F96" w:rsidP="00C12B78">
            <w:pPr>
              <w:rPr>
                <w:rFonts w:ascii="Arial" w:hAnsi="Arial" w:cs="Arial"/>
                <w:b/>
                <w:sz w:val="20"/>
              </w:rPr>
            </w:pPr>
            <w:r>
              <w:rPr>
                <w:rFonts w:ascii="Arial" w:hAnsi="Arial" w:cs="Arial"/>
                <w:b/>
                <w:sz w:val="20"/>
              </w:rPr>
              <w:t xml:space="preserve">Content </w:t>
            </w:r>
            <w:r w:rsidR="00C12B78" w:rsidRPr="0032518B">
              <w:rPr>
                <w:rFonts w:ascii="Arial" w:hAnsi="Arial" w:cs="Arial"/>
                <w:b/>
                <w:sz w:val="20"/>
              </w:rPr>
              <w:t xml:space="preserve">Standards and Benchmarks : </w:t>
            </w:r>
          </w:p>
          <w:p w:rsidR="00676608" w:rsidRDefault="008417FE" w:rsidP="00676608">
            <w:pPr>
              <w:pStyle w:val="NormalWeb1"/>
              <w:spacing w:before="0" w:beforeAutospacing="0" w:after="0" w:afterAutospacing="0"/>
              <w:contextualSpacing/>
              <w:rPr>
                <w:lang w:val="en-US"/>
              </w:rPr>
            </w:pPr>
            <w:r w:rsidRPr="00113943">
              <w:rPr>
                <w:lang w:val="en-US"/>
              </w:rPr>
              <w:t>10.4 Using questions generated from other readings, research a topic and paraphrase ideas from 3-5 different sources to connect them and demonstrated comprehensio</w:t>
            </w:r>
            <w:r>
              <w:rPr>
                <w:lang w:val="en-US"/>
              </w:rPr>
              <w:t>n.</w:t>
            </w:r>
          </w:p>
          <w:p w:rsidR="008417FE" w:rsidRDefault="008417FE" w:rsidP="008417FE">
            <w:pPr>
              <w:pStyle w:val="NormalWeb1"/>
              <w:spacing w:before="0" w:beforeAutospacing="0" w:after="0" w:afterAutospacing="0"/>
              <w:rPr>
                <w:lang w:val="en-US"/>
              </w:rPr>
            </w:pPr>
            <w:r>
              <w:rPr>
                <w:lang w:val="en-US"/>
              </w:rPr>
              <w:t>10.5 Present researched information in a formal manner, APA style using electronic formatting programs</w:t>
            </w:r>
          </w:p>
          <w:p w:rsidR="008417FE" w:rsidRDefault="008417FE" w:rsidP="008417FE">
            <w:pPr>
              <w:pStyle w:val="NormalWeb1"/>
              <w:spacing w:before="0" w:beforeAutospacing="0" w:after="0" w:afterAutospacing="0"/>
              <w:rPr>
                <w:lang w:val="en-US"/>
              </w:rPr>
            </w:pPr>
            <w:r>
              <w:rPr>
                <w:lang w:val="en-US"/>
              </w:rPr>
              <w:t>10.7 Demonstrate to others how to evaluate credible sources in regards to electronic sources and present your findings in an oral format</w:t>
            </w:r>
          </w:p>
          <w:p w:rsidR="008417FE" w:rsidRDefault="008417FE" w:rsidP="00676608">
            <w:pPr>
              <w:pStyle w:val="NormalWeb1"/>
              <w:spacing w:before="0" w:beforeAutospacing="0" w:after="0" w:afterAutospacing="0"/>
              <w:contextualSpacing/>
              <w:rPr>
                <w:lang w:val="en-US"/>
              </w:rPr>
            </w:pPr>
            <w:r>
              <w:rPr>
                <w:lang w:val="en-US"/>
              </w:rPr>
              <w:t>10.16</w:t>
            </w:r>
            <w:r w:rsidRPr="00A41DE7">
              <w:rPr>
                <w:lang w:val="en-US"/>
              </w:rPr>
              <w:t xml:space="preserve"> Analyze the way in which a work of literature is related to the them</w:t>
            </w:r>
            <w:r>
              <w:rPr>
                <w:lang w:val="en-US"/>
              </w:rPr>
              <w:t xml:space="preserve">es and issues of its time </w:t>
            </w:r>
            <w:r w:rsidRPr="00A41DE7">
              <w:rPr>
                <w:lang w:val="en-US"/>
              </w:rPr>
              <w:t xml:space="preserve">period. </w:t>
            </w:r>
            <w:r>
              <w:rPr>
                <w:lang w:val="en-US"/>
              </w:rPr>
              <w:t>(e.g. From Clay We Were Created)</w:t>
            </w:r>
          </w:p>
          <w:p w:rsidR="008417FE" w:rsidRPr="00E170C8" w:rsidRDefault="008417FE" w:rsidP="00A94AF7">
            <w:pPr>
              <w:pStyle w:val="NormalWeb1"/>
              <w:spacing w:before="0" w:beforeAutospacing="0" w:after="0" w:afterAutospacing="0"/>
              <w:rPr>
                <w:lang w:val="en-US"/>
              </w:rPr>
            </w:pPr>
            <w:r>
              <w:rPr>
                <w:lang w:val="en-US"/>
              </w:rPr>
              <w:t>10.19 U</w:t>
            </w:r>
            <w:r w:rsidRPr="00E170C8">
              <w:rPr>
                <w:lang w:val="en-US"/>
              </w:rPr>
              <w:t>se appropriate organizational structures for conveying information (e.g., chronological order, cause and effect, order of</w:t>
            </w:r>
            <w:r>
              <w:rPr>
                <w:lang w:val="en-US"/>
              </w:rPr>
              <w:t xml:space="preserve"> </w:t>
            </w:r>
            <w:r w:rsidRPr="00E170C8">
              <w:rPr>
                <w:lang w:val="en-US"/>
              </w:rPr>
              <w:t>importance, spatial, similarity and difference, and posing and answering a question) and appropriate to the type of composition</w:t>
            </w:r>
          </w:p>
          <w:p w:rsidR="008417FE" w:rsidRDefault="008417FE" w:rsidP="008417FE">
            <w:pPr>
              <w:pStyle w:val="NormalWeb1"/>
              <w:spacing w:before="0" w:beforeAutospacing="0" w:after="0" w:afterAutospacing="0"/>
              <w:rPr>
                <w:lang w:val="en-US"/>
              </w:rPr>
            </w:pPr>
            <w:r>
              <w:rPr>
                <w:lang w:val="en-US"/>
              </w:rPr>
              <w:t>10.20 Form appropriate research questions and use valid and credible information and sources to support the development of the research process</w:t>
            </w:r>
          </w:p>
          <w:p w:rsidR="008417FE" w:rsidRDefault="008417FE" w:rsidP="008417FE">
            <w:pPr>
              <w:pStyle w:val="NormalWeb1"/>
              <w:spacing w:before="0" w:beforeAutospacing="0" w:after="0" w:afterAutospacing="0"/>
              <w:rPr>
                <w:lang w:val="en-US"/>
              </w:rPr>
            </w:pPr>
            <w:r>
              <w:rPr>
                <w:lang w:val="en-US"/>
              </w:rPr>
              <w:t>10.22</w:t>
            </w:r>
            <w:r w:rsidRPr="00A41DE7">
              <w:rPr>
                <w:lang w:val="en-US"/>
              </w:rPr>
              <w:t xml:space="preserve"> Synthesize information from multiple sources and identify complexities and discrepancies in the information and the different perspectives found in each medium </w:t>
            </w:r>
          </w:p>
          <w:p w:rsidR="008417FE" w:rsidRPr="00E170C8" w:rsidRDefault="008417FE" w:rsidP="008417FE">
            <w:pPr>
              <w:pStyle w:val="NormalWeb1"/>
              <w:spacing w:before="0" w:beforeAutospacing="0" w:after="0" w:afterAutospacing="0"/>
              <w:rPr>
                <w:lang w:val="en-US"/>
              </w:rPr>
            </w:pPr>
            <w:r>
              <w:rPr>
                <w:lang w:val="en-US"/>
              </w:rPr>
              <w:t>10.23 S</w:t>
            </w:r>
            <w:r w:rsidRPr="00E170C8">
              <w:rPr>
                <w:lang w:val="en-US"/>
              </w:rPr>
              <w:t>upport statements and claims with anecdotes, descriptions, facts and statistics, and specific examples</w:t>
            </w:r>
          </w:p>
          <w:p w:rsidR="008417FE" w:rsidRDefault="008417FE" w:rsidP="008417FE">
            <w:pPr>
              <w:pStyle w:val="NormalWeb1"/>
              <w:spacing w:before="0" w:beforeAutospacing="0" w:after="0" w:afterAutospacing="0"/>
              <w:contextualSpacing/>
              <w:rPr>
                <w:lang w:val="en-US"/>
              </w:rPr>
            </w:pPr>
            <w:r>
              <w:rPr>
                <w:lang w:val="en-US"/>
              </w:rPr>
              <w:t>10.24</w:t>
            </w:r>
            <w:r w:rsidRPr="00A41DE7">
              <w:rPr>
                <w:lang w:val="en-US"/>
              </w:rPr>
              <w:t xml:space="preserve"> </w:t>
            </w:r>
            <w:r>
              <w:rPr>
                <w:lang w:val="en-US"/>
              </w:rPr>
              <w:t xml:space="preserve">Apply knowledge of bibliographical information and create an accurate reference page along with correct </w:t>
            </w:r>
            <w:r w:rsidRPr="008417FE">
              <w:rPr>
                <w:lang w:val="en-US"/>
              </w:rPr>
              <w:t>in-text citations</w:t>
            </w:r>
            <w:r>
              <w:rPr>
                <w:lang w:val="en-US"/>
              </w:rPr>
              <w:t xml:space="preserve"> and at least one quote within the written text</w:t>
            </w:r>
            <w:ins w:id="0" w:author="Dan Olsen" w:date="2010-10-18T14:13:00Z">
              <w:r>
                <w:rPr>
                  <w:lang w:val="en-US"/>
                </w:rPr>
                <w:t>.</w:t>
              </w:r>
            </w:ins>
          </w:p>
          <w:p w:rsidR="008417FE" w:rsidRPr="00A41DE7" w:rsidRDefault="008417FE" w:rsidP="008417FE">
            <w:pPr>
              <w:pStyle w:val="NormalWeb1"/>
              <w:spacing w:before="0" w:beforeAutospacing="0" w:after="0" w:afterAutospacing="0"/>
              <w:rPr>
                <w:rStyle w:val="Emphasis"/>
                <w:rFonts w:cs="Arial"/>
                <w:lang w:val="en-US"/>
              </w:rPr>
            </w:pPr>
            <w:r>
              <w:rPr>
                <w:lang w:val="en-US"/>
              </w:rPr>
              <w:t>10.25</w:t>
            </w:r>
            <w:r w:rsidRPr="00A41DE7">
              <w:rPr>
                <w:lang w:val="en-US"/>
              </w:rPr>
              <w:t xml:space="preserve"> Use appropriate </w:t>
            </w:r>
            <w:r>
              <w:rPr>
                <w:lang w:val="en-US"/>
              </w:rPr>
              <w:t>APA formatting through electronic resources (</w:t>
            </w:r>
            <w:proofErr w:type="spellStart"/>
            <w:r>
              <w:rPr>
                <w:lang w:val="en-US"/>
              </w:rPr>
              <w:t>NoodleTools</w:t>
            </w:r>
            <w:proofErr w:type="spellEnd"/>
            <w:r>
              <w:rPr>
                <w:lang w:val="en-US"/>
              </w:rPr>
              <w:t xml:space="preserve">, son of a citation machine, </w:t>
            </w:r>
            <w:proofErr w:type="spellStart"/>
            <w:r>
              <w:rPr>
                <w:lang w:val="en-US"/>
              </w:rPr>
              <w:t>easybib</w:t>
            </w:r>
            <w:proofErr w:type="spellEnd"/>
            <w:r>
              <w:rPr>
                <w:lang w:val="en-US"/>
              </w:rPr>
              <w:t>)</w:t>
            </w:r>
          </w:p>
          <w:p w:rsidR="008417FE" w:rsidRDefault="008417FE" w:rsidP="00A94AF7">
            <w:pPr>
              <w:pStyle w:val="NormalWeb1"/>
              <w:spacing w:before="0" w:beforeAutospacing="0" w:after="0" w:afterAutospacing="0"/>
              <w:rPr>
                <w:lang w:val="en-US"/>
              </w:rPr>
            </w:pPr>
            <w:r>
              <w:rPr>
                <w:lang w:val="en-US"/>
              </w:rPr>
              <w:t>10.31 P</w:t>
            </w:r>
            <w:r w:rsidRPr="001747CD">
              <w:rPr>
                <w:lang w:val="en-US"/>
              </w:rPr>
              <w:t>roduce expository (informational) writing to convey information and ideas from primary and secondary sources accurately and</w:t>
            </w:r>
            <w:r>
              <w:rPr>
                <w:lang w:val="en-US"/>
              </w:rPr>
              <w:t xml:space="preserve"> </w:t>
            </w:r>
            <w:r w:rsidRPr="001747CD">
              <w:rPr>
                <w:lang w:val="en-US"/>
              </w:rPr>
              <w:t>coherently</w:t>
            </w:r>
          </w:p>
          <w:p w:rsidR="008417FE" w:rsidRDefault="008417FE" w:rsidP="00A94AF7">
            <w:pPr>
              <w:pStyle w:val="NormalWeb1"/>
              <w:spacing w:before="0" w:beforeAutospacing="0" w:after="0" w:afterAutospacing="0"/>
              <w:rPr>
                <w:lang w:val="en-US"/>
              </w:rPr>
            </w:pPr>
            <w:r>
              <w:rPr>
                <w:lang w:val="en-US"/>
              </w:rPr>
              <w:t>10.35 U</w:t>
            </w:r>
            <w:r w:rsidRPr="001747CD">
              <w:rPr>
                <w:lang w:val="en-US"/>
              </w:rPr>
              <w:t>se appropriate organizational structures for conveying information (e.g., chronological o</w:t>
            </w:r>
            <w:r>
              <w:rPr>
                <w:lang w:val="en-US"/>
              </w:rPr>
              <w:t xml:space="preserve">rder, cause and effect, order of </w:t>
            </w:r>
            <w:r w:rsidRPr="001747CD">
              <w:rPr>
                <w:lang w:val="en-US"/>
              </w:rPr>
              <w:t>importance, spatial, similarity and difference, and posing and answering a question) and appropriate to the type of composition</w:t>
            </w:r>
          </w:p>
          <w:p w:rsidR="008417FE" w:rsidRDefault="008417FE" w:rsidP="00A94AF7">
            <w:pPr>
              <w:pStyle w:val="NormalWeb1"/>
              <w:spacing w:before="0" w:beforeAutospacing="0" w:after="0" w:afterAutospacing="0"/>
              <w:contextualSpacing/>
              <w:rPr>
                <w:lang w:val="en-US"/>
              </w:rPr>
            </w:pPr>
            <w:r>
              <w:rPr>
                <w:lang w:val="en-US"/>
              </w:rPr>
              <w:t>10.37 Be able to present</w:t>
            </w:r>
            <w:del w:id="1" w:author="Dan Olsen" w:date="2010-10-18T14:20:00Z">
              <w:r w:rsidDel="001E3E32">
                <w:rPr>
                  <w:lang w:val="en-US"/>
                </w:rPr>
                <w:delText xml:space="preserve"> </w:delText>
              </w:r>
            </w:del>
            <w:ins w:id="2" w:author="Dan Olsen" w:date="2010-10-18T14:20:00Z">
              <w:r>
                <w:rPr>
                  <w:lang w:val="en-US"/>
                </w:rPr>
                <w:t xml:space="preserve"> </w:t>
              </w:r>
            </w:ins>
            <w:r>
              <w:rPr>
                <w:lang w:val="en-US"/>
              </w:rPr>
              <w:t>information in a clear, concise, and creative manner using a variety of techniques and materials</w:t>
            </w:r>
          </w:p>
          <w:p w:rsidR="008417FE" w:rsidRDefault="008417FE" w:rsidP="008417FE">
            <w:pPr>
              <w:pStyle w:val="NormalWeb1"/>
              <w:spacing w:before="0" w:beforeAutospacing="0" w:after="0" w:afterAutospacing="0"/>
              <w:contextualSpacing/>
              <w:rPr>
                <w:lang w:val="en-US"/>
              </w:rPr>
            </w:pPr>
            <w:r>
              <w:rPr>
                <w:lang w:val="en-US"/>
              </w:rPr>
              <w:lastRenderedPageBreak/>
              <w:t xml:space="preserve">10.38 Review the concept of </w:t>
            </w:r>
            <w:r w:rsidRPr="00BE4BD8">
              <w:rPr>
                <w:lang w:val="en-US"/>
              </w:rPr>
              <w:t>plagiarism</w:t>
            </w:r>
            <w:r>
              <w:rPr>
                <w:lang w:val="en-US"/>
              </w:rPr>
              <w:t xml:space="preserve"> and how to avoid it; use writing tools available to appropriately incorporate your ideas and others into your writing</w:t>
            </w:r>
          </w:p>
          <w:p w:rsidR="008417FE" w:rsidRDefault="008417FE" w:rsidP="008417FE">
            <w:pPr>
              <w:pStyle w:val="NormalWeb1"/>
              <w:spacing w:before="0" w:beforeAutospacing="0" w:after="0" w:afterAutospacing="0"/>
              <w:contextualSpacing/>
              <w:rPr>
                <w:lang w:val="en-US"/>
              </w:rPr>
            </w:pPr>
            <w:r>
              <w:rPr>
                <w:lang w:val="en-US"/>
              </w:rPr>
              <w:t>10.42 Practice using resources skills and using a variety of resources</w:t>
            </w:r>
          </w:p>
          <w:p w:rsidR="008417FE" w:rsidRDefault="008417FE" w:rsidP="008417FE">
            <w:pPr>
              <w:pStyle w:val="NormalWeb1"/>
              <w:spacing w:before="0" w:beforeAutospacing="0" w:after="0" w:afterAutospacing="0"/>
              <w:contextualSpacing/>
              <w:rPr>
                <w:lang w:val="en-US"/>
              </w:rPr>
            </w:pPr>
            <w:r>
              <w:rPr>
                <w:lang w:val="en-US"/>
              </w:rPr>
              <w:t>10.43 U</w:t>
            </w:r>
            <w:r w:rsidRPr="003B657E">
              <w:rPr>
                <w:lang w:val="en-US"/>
              </w:rPr>
              <w:t>se writing handbooks, grammar checkers, and references to edit usage and mechanics</w:t>
            </w:r>
          </w:p>
          <w:p w:rsidR="008417FE" w:rsidRDefault="008417FE" w:rsidP="008417FE">
            <w:pPr>
              <w:pStyle w:val="NormalWeb1"/>
              <w:spacing w:before="0" w:beforeAutospacing="0" w:after="0" w:afterAutospacing="0"/>
              <w:rPr>
                <w:lang w:val="en-US"/>
              </w:rPr>
            </w:pPr>
            <w:r>
              <w:rPr>
                <w:lang w:val="en-US"/>
              </w:rPr>
              <w:t>10.46</w:t>
            </w:r>
            <w:r w:rsidRPr="00A41DE7">
              <w:rPr>
                <w:lang w:val="en-US"/>
              </w:rPr>
              <w:t xml:space="preserve"> Compare and contras</w:t>
            </w:r>
            <w:r>
              <w:rPr>
                <w:lang w:val="en-US"/>
              </w:rPr>
              <w:t>t the ways in which media on the internet or through electronic resources</w:t>
            </w:r>
            <w:r w:rsidRPr="00A41DE7">
              <w:rPr>
                <w:lang w:val="en-US"/>
              </w:rPr>
              <w:t xml:space="preserve"> cover the same event.</w:t>
            </w:r>
          </w:p>
          <w:p w:rsidR="008417FE" w:rsidRDefault="008417FE" w:rsidP="008417FE">
            <w:pPr>
              <w:pStyle w:val="NormalWeb1"/>
              <w:spacing w:before="0" w:beforeAutospacing="0" w:after="0" w:afterAutospacing="0"/>
              <w:rPr>
                <w:lang w:val="en-US"/>
              </w:rPr>
            </w:pPr>
            <w:r>
              <w:rPr>
                <w:lang w:val="en-US"/>
              </w:rPr>
              <w:t xml:space="preserve">10.48 </w:t>
            </w:r>
            <w:r w:rsidRPr="00A41DE7">
              <w:rPr>
                <w:lang w:val="en-US"/>
              </w:rPr>
              <w:t>Produce concise</w:t>
            </w:r>
            <w:r>
              <w:rPr>
                <w:lang w:val="en-US"/>
              </w:rPr>
              <w:t xml:space="preserve"> or general (depending on the presentation)</w:t>
            </w:r>
            <w:r w:rsidRPr="00A41DE7">
              <w:rPr>
                <w:lang w:val="en-US"/>
              </w:rPr>
              <w:t xml:space="preserve"> notes </w:t>
            </w:r>
            <w:r>
              <w:rPr>
                <w:lang w:val="en-US"/>
              </w:rPr>
              <w:t>or plan of action (graphic organizer) for reference during an oral presentation</w:t>
            </w:r>
          </w:p>
          <w:p w:rsidR="008417FE" w:rsidRPr="00A41DE7" w:rsidRDefault="008417FE" w:rsidP="008417FE">
            <w:pPr>
              <w:pStyle w:val="NormalWeb1"/>
              <w:spacing w:before="0" w:beforeAutospacing="0" w:after="0" w:afterAutospacing="0"/>
              <w:rPr>
                <w:lang w:val="en-US"/>
              </w:rPr>
            </w:pPr>
            <w:r>
              <w:rPr>
                <w:lang w:val="en-US"/>
              </w:rPr>
              <w:t>10.49 Analyze various</w:t>
            </w:r>
            <w:r w:rsidRPr="00A41DE7">
              <w:rPr>
                <w:lang w:val="en-US"/>
              </w:rPr>
              <w:t xml:space="preserve"> occasion</w:t>
            </w:r>
            <w:r>
              <w:rPr>
                <w:lang w:val="en-US"/>
              </w:rPr>
              <w:t>s</w:t>
            </w:r>
            <w:r w:rsidRPr="00A41DE7">
              <w:rPr>
                <w:lang w:val="en-US"/>
              </w:rPr>
              <w:t xml:space="preserve"> and the interests of the audience and choose effective verbal and nonverbal techniques (e.g., voice, gestures, eye contact) </w:t>
            </w:r>
            <w:r>
              <w:rPr>
                <w:lang w:val="en-US"/>
              </w:rPr>
              <w:t>that are most valuable in the situation; practice and apply the techniques</w:t>
            </w:r>
          </w:p>
          <w:p w:rsidR="008417FE" w:rsidRDefault="008417FE" w:rsidP="008417FE">
            <w:pPr>
              <w:pStyle w:val="NormalWeb1"/>
              <w:spacing w:before="0" w:beforeAutospacing="0" w:after="0" w:afterAutospacing="0"/>
              <w:contextualSpacing/>
              <w:rPr>
                <w:lang w:val="en-US"/>
              </w:rPr>
            </w:pPr>
            <w:r>
              <w:rPr>
                <w:lang w:val="en-US"/>
              </w:rPr>
              <w:t>10.50</w:t>
            </w:r>
            <w:r w:rsidRPr="00A41DE7">
              <w:rPr>
                <w:lang w:val="en-US"/>
              </w:rPr>
              <w:t xml:space="preserve"> Analyze </w:t>
            </w:r>
            <w:r>
              <w:rPr>
                <w:lang w:val="en-US"/>
              </w:rPr>
              <w:t>political or social documents to identify the main ideas and purpose of the original authors</w:t>
            </w:r>
            <w:r w:rsidRPr="00A41DE7">
              <w:rPr>
                <w:lang w:val="en-US"/>
              </w:rPr>
              <w:t xml:space="preserve"> </w:t>
            </w:r>
            <w:r>
              <w:rPr>
                <w:lang w:val="en-US"/>
              </w:rPr>
              <w:t xml:space="preserve">and understand what makes </w:t>
            </w:r>
            <w:r w:rsidRPr="00A41DE7">
              <w:rPr>
                <w:lang w:val="en-US"/>
              </w:rPr>
              <w:t>them memorable.</w:t>
            </w:r>
          </w:p>
          <w:p w:rsidR="008417FE" w:rsidRDefault="008417FE" w:rsidP="008417FE">
            <w:pPr>
              <w:pStyle w:val="NormalWeb1"/>
              <w:spacing w:before="0" w:beforeAutospacing="0" w:after="0" w:afterAutospacing="0"/>
              <w:contextualSpacing/>
              <w:rPr>
                <w:lang w:val="en-US"/>
              </w:rPr>
            </w:pPr>
            <w:r>
              <w:rPr>
                <w:lang w:val="en-US"/>
              </w:rPr>
              <w:t>10.55</w:t>
            </w:r>
            <w:r w:rsidRPr="00A41DE7">
              <w:rPr>
                <w:lang w:val="en-US"/>
              </w:rPr>
              <w:t xml:space="preserve"> D</w:t>
            </w:r>
            <w:r>
              <w:rPr>
                <w:lang w:val="en-US"/>
              </w:rPr>
              <w:t>eliver expository presentation that demonstrates the understanding of the content, relevant information, and credible sources and visual aids</w:t>
            </w:r>
          </w:p>
          <w:p w:rsidR="008417FE" w:rsidRPr="009E6466" w:rsidRDefault="008417FE" w:rsidP="008417FE">
            <w:pPr>
              <w:pStyle w:val="NormalWeb1"/>
              <w:spacing w:before="0" w:beforeAutospacing="0" w:after="0" w:afterAutospacing="0"/>
              <w:contextualSpacing/>
              <w:rPr>
                <w:lang w:val="en-US"/>
              </w:rPr>
            </w:pPr>
            <w:r>
              <w:rPr>
                <w:lang w:val="en-US"/>
              </w:rPr>
              <w:t xml:space="preserve">10.57 </w:t>
            </w:r>
            <w:r w:rsidRPr="00A41DE7">
              <w:rPr>
                <w:lang w:val="en-US"/>
              </w:rPr>
              <w:t xml:space="preserve">Clarify and defend positions with precise and relevant evidence, including facts, expert opinions, quotations, expressions of commonly accepted </w:t>
            </w:r>
            <w:r>
              <w:rPr>
                <w:lang w:val="en-US"/>
              </w:rPr>
              <w:t>beliefs, and logical reasoning.</w:t>
            </w:r>
          </w:p>
        </w:tc>
      </w:tr>
      <w:tr w:rsidR="00C12B78" w:rsidRPr="00D83F69" w:rsidTr="00562121">
        <w:tc>
          <w:tcPr>
            <w:tcW w:w="4390"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lastRenderedPageBreak/>
              <w:t>Essential questions:</w:t>
            </w:r>
          </w:p>
          <w:p w:rsidR="00D4208F" w:rsidRDefault="001914BD" w:rsidP="00E7697B">
            <w:pPr>
              <w:numPr>
                <w:ilvl w:val="0"/>
                <w:numId w:val="1"/>
              </w:numPr>
              <w:rPr>
                <w:rFonts w:ascii="Arial" w:hAnsi="Arial" w:cs="Arial"/>
              </w:rPr>
            </w:pPr>
            <w:r>
              <w:rPr>
                <w:rFonts w:ascii="Arial" w:hAnsi="Arial" w:cs="Arial"/>
              </w:rPr>
              <w:t>What is the difference between fact and opinion?</w:t>
            </w:r>
          </w:p>
          <w:p w:rsidR="001914BD" w:rsidRDefault="001914BD" w:rsidP="001914BD">
            <w:pPr>
              <w:numPr>
                <w:ilvl w:val="0"/>
                <w:numId w:val="1"/>
              </w:numPr>
              <w:rPr>
                <w:rFonts w:ascii="Arial" w:hAnsi="Arial" w:cs="Arial"/>
              </w:rPr>
            </w:pPr>
            <w:r>
              <w:rPr>
                <w:rFonts w:ascii="Arial" w:hAnsi="Arial" w:cs="Arial"/>
              </w:rPr>
              <w:t>How do we use online tools to create bibliographies?</w:t>
            </w:r>
          </w:p>
          <w:p w:rsidR="001914BD" w:rsidRDefault="001914BD" w:rsidP="001914BD">
            <w:pPr>
              <w:numPr>
                <w:ilvl w:val="0"/>
                <w:numId w:val="1"/>
              </w:numPr>
              <w:rPr>
                <w:rFonts w:ascii="Arial" w:hAnsi="Arial" w:cs="Arial"/>
              </w:rPr>
            </w:pPr>
            <w:r>
              <w:rPr>
                <w:rFonts w:ascii="Arial" w:hAnsi="Arial" w:cs="Arial"/>
              </w:rPr>
              <w:t>By what criteria can we evaluate an online source of information as accurate and reliable?</w:t>
            </w:r>
          </w:p>
          <w:p w:rsidR="001914BD" w:rsidRDefault="001914BD" w:rsidP="001914BD">
            <w:pPr>
              <w:numPr>
                <w:ilvl w:val="0"/>
                <w:numId w:val="1"/>
              </w:numPr>
              <w:rPr>
                <w:rFonts w:ascii="Arial" w:hAnsi="Arial" w:cs="Arial"/>
              </w:rPr>
            </w:pPr>
            <w:r>
              <w:rPr>
                <w:rFonts w:ascii="Arial" w:hAnsi="Arial" w:cs="Arial"/>
              </w:rPr>
              <w:t>How can we avoid plagiarism by citing our information properly and paraphrasing the facts into our own words?</w:t>
            </w:r>
          </w:p>
          <w:p w:rsidR="001914BD" w:rsidRPr="001914BD" w:rsidRDefault="001914BD" w:rsidP="001914BD">
            <w:pPr>
              <w:numPr>
                <w:ilvl w:val="0"/>
                <w:numId w:val="1"/>
              </w:numPr>
              <w:rPr>
                <w:rFonts w:ascii="Arial" w:hAnsi="Arial" w:cs="Arial"/>
              </w:rPr>
            </w:pPr>
            <w:r>
              <w:rPr>
                <w:rFonts w:ascii="Arial" w:hAnsi="Arial" w:cs="Arial"/>
              </w:rPr>
              <w:t xml:space="preserve">How can we present research in </w:t>
            </w:r>
            <w:proofErr w:type="gramStart"/>
            <w:r>
              <w:rPr>
                <w:rFonts w:ascii="Arial" w:hAnsi="Arial" w:cs="Arial"/>
              </w:rPr>
              <w:t>a</w:t>
            </w:r>
            <w:proofErr w:type="gramEnd"/>
            <w:r>
              <w:rPr>
                <w:rFonts w:ascii="Arial" w:hAnsi="Arial" w:cs="Arial"/>
              </w:rPr>
              <w:t xml:space="preserve"> interesting and informative way using technology?</w:t>
            </w:r>
          </w:p>
        </w:tc>
        <w:tc>
          <w:tcPr>
            <w:tcW w:w="5216"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t>Expected language:</w:t>
            </w:r>
          </w:p>
          <w:p w:rsidR="00C12B78" w:rsidRPr="001914BD" w:rsidRDefault="00E73606" w:rsidP="00493D69">
            <w:pPr>
              <w:rPr>
                <w:rFonts w:ascii="Arial" w:hAnsi="Arial" w:cs="Arial"/>
              </w:rPr>
            </w:pPr>
            <w:r>
              <w:rPr>
                <w:rFonts w:ascii="Arial" w:hAnsi="Arial" w:cs="Arial"/>
              </w:rPr>
              <w:t>Fact, opinion, p</w:t>
            </w:r>
            <w:r w:rsidR="001914BD">
              <w:rPr>
                <w:rFonts w:ascii="Arial" w:hAnsi="Arial" w:cs="Arial"/>
              </w:rPr>
              <w:t xml:space="preserve">rimary source, secondary source, research, bibliography, </w:t>
            </w:r>
            <w:r w:rsidR="00143DEF">
              <w:rPr>
                <w:rFonts w:ascii="Arial" w:hAnsi="Arial" w:cs="Arial"/>
              </w:rPr>
              <w:t xml:space="preserve">reliable and unreliable sources, website sponsor, website title, author, URL address, power point, plagiarism, </w:t>
            </w:r>
          </w:p>
        </w:tc>
      </w:tr>
      <w:tr w:rsidR="00C12B78" w:rsidRPr="0032518B" w:rsidTr="0032518B">
        <w:trPr>
          <w:trHeight w:val="854"/>
        </w:trPr>
        <w:tc>
          <w:tcPr>
            <w:tcW w:w="9606" w:type="dxa"/>
            <w:gridSpan w:val="2"/>
            <w:shd w:val="clear" w:color="auto" w:fill="D9D9D9"/>
            <w:vAlign w:val="center"/>
          </w:tcPr>
          <w:p w:rsidR="00C12B78" w:rsidRPr="0032518B" w:rsidRDefault="00C12B78" w:rsidP="00D83F69">
            <w:pPr>
              <w:jc w:val="center"/>
              <w:rPr>
                <w:rFonts w:ascii="Arial" w:hAnsi="Arial" w:cs="Arial"/>
                <w:b/>
                <w:sz w:val="20"/>
                <w:szCs w:val="20"/>
              </w:rPr>
            </w:pPr>
            <w:r w:rsidRPr="0032518B">
              <w:rPr>
                <w:rFonts w:ascii="Arial" w:hAnsi="Arial" w:cs="Arial"/>
                <w:b/>
                <w:sz w:val="20"/>
                <w:szCs w:val="20"/>
              </w:rPr>
              <w:t>STAGE 2 – ASSESSMENT EVIDENCE</w:t>
            </w:r>
          </w:p>
          <w:p w:rsidR="00C12B78" w:rsidRPr="0032518B" w:rsidRDefault="00C12B78" w:rsidP="00C12B78">
            <w:pPr>
              <w:rPr>
                <w:rFonts w:ascii="Arial" w:hAnsi="Arial" w:cs="Arial"/>
                <w:sz w:val="20"/>
                <w:szCs w:val="20"/>
              </w:rPr>
            </w:pPr>
            <w:r w:rsidRPr="0032518B">
              <w:rPr>
                <w:rFonts w:ascii="Arial" w:hAnsi="Arial" w:cs="Arial"/>
                <w:sz w:val="20"/>
                <w:szCs w:val="20"/>
              </w:rPr>
              <w:t>List performance tasks or project, quizzes, graded assignments, prompts, etc.</w:t>
            </w:r>
            <w:r w:rsidRPr="0032518B">
              <w:rPr>
                <w:sz w:val="20"/>
                <w:szCs w:val="20"/>
              </w:rPr>
              <w:t xml:space="preserve"> </w:t>
            </w:r>
            <w:r w:rsidRPr="0032518B">
              <w:rPr>
                <w:rFonts w:ascii="Arial" w:hAnsi="Arial" w:cs="Arial"/>
                <w:sz w:val="20"/>
                <w:szCs w:val="20"/>
              </w:rPr>
              <w:t xml:space="preserve">Include the rubrics you use to evaluate the performance tasks.  </w:t>
            </w:r>
          </w:p>
        </w:tc>
      </w:tr>
      <w:tr w:rsidR="00C12B78" w:rsidRPr="00D83F69" w:rsidTr="00562121">
        <w:tc>
          <w:tcPr>
            <w:tcW w:w="9606" w:type="dxa"/>
            <w:gridSpan w:val="2"/>
            <w:tcBorders>
              <w:bottom w:val="single" w:sz="4" w:space="0" w:color="auto"/>
            </w:tcBorders>
          </w:tcPr>
          <w:p w:rsidR="00C12B78" w:rsidRDefault="00E7697B" w:rsidP="00C12B78">
            <w:pPr>
              <w:rPr>
                <w:rFonts w:ascii="Arial" w:hAnsi="Arial" w:cs="Arial"/>
              </w:rPr>
            </w:pPr>
            <w:r>
              <w:rPr>
                <w:rFonts w:ascii="Arial" w:hAnsi="Arial" w:cs="Arial"/>
              </w:rPr>
              <w:t>Vocabulary Assignment: Word definitions p. 329 and paragraph.</w:t>
            </w:r>
          </w:p>
          <w:p w:rsidR="000504B1" w:rsidRDefault="000504B1" w:rsidP="00C12B78">
            <w:pPr>
              <w:rPr>
                <w:rFonts w:ascii="Arial" w:hAnsi="Arial" w:cs="Arial"/>
              </w:rPr>
            </w:pPr>
            <w:r>
              <w:rPr>
                <w:rFonts w:ascii="Arial" w:hAnsi="Arial" w:cs="Arial"/>
              </w:rPr>
              <w:t>10 Titanic Facts Notes In class</w:t>
            </w:r>
          </w:p>
          <w:p w:rsidR="00E7697B" w:rsidRDefault="000504B1" w:rsidP="00C12B78">
            <w:pPr>
              <w:rPr>
                <w:rFonts w:ascii="Arial" w:hAnsi="Arial" w:cs="Arial"/>
              </w:rPr>
            </w:pPr>
            <w:r>
              <w:rPr>
                <w:rFonts w:ascii="Arial" w:hAnsi="Arial" w:cs="Arial"/>
              </w:rPr>
              <w:t xml:space="preserve">Titanic Pair Summary and Explanation of one section of the Text. </w:t>
            </w:r>
          </w:p>
          <w:p w:rsidR="000504B1" w:rsidRDefault="00310B68" w:rsidP="00C12B78">
            <w:pPr>
              <w:rPr>
                <w:rFonts w:ascii="Arial" w:hAnsi="Arial" w:cs="Arial"/>
              </w:rPr>
            </w:pPr>
            <w:r>
              <w:rPr>
                <w:rFonts w:ascii="Arial" w:hAnsi="Arial" w:cs="Arial"/>
              </w:rPr>
              <w:t>Titanic Textbook Questions p</w:t>
            </w:r>
            <w:r w:rsidRPr="00310B68">
              <w:rPr>
                <w:rFonts w:ascii="Arial" w:hAnsi="Arial" w:cs="Arial"/>
              </w:rPr>
              <w:t>. 347. #1-5, 6, 8, 9</w:t>
            </w:r>
          </w:p>
          <w:p w:rsidR="00310B68" w:rsidRDefault="00310B68" w:rsidP="00C12B78">
            <w:pPr>
              <w:rPr>
                <w:rFonts w:ascii="Arial" w:hAnsi="Arial" w:cs="Arial"/>
              </w:rPr>
            </w:pPr>
            <w:r>
              <w:rPr>
                <w:rFonts w:ascii="Arial" w:hAnsi="Arial" w:cs="Arial"/>
              </w:rPr>
              <w:t>Titanic Text Messaging Assignment (attached)</w:t>
            </w:r>
          </w:p>
          <w:p w:rsidR="00310B68" w:rsidRPr="001A5EB4" w:rsidRDefault="00310B68" w:rsidP="00C12B78">
            <w:pPr>
              <w:rPr>
                <w:rFonts w:ascii="Arial" w:hAnsi="Arial" w:cs="Arial"/>
              </w:rPr>
            </w:pPr>
            <w:r>
              <w:rPr>
                <w:rFonts w:ascii="Arial" w:hAnsi="Arial" w:cs="Arial"/>
              </w:rPr>
              <w:t>Famous Disaster Research Project and Power Point Presentation (attached)</w:t>
            </w:r>
          </w:p>
        </w:tc>
      </w:tr>
      <w:tr w:rsidR="00C12B78" w:rsidRPr="0032518B" w:rsidTr="0032518B">
        <w:trPr>
          <w:trHeight w:val="544"/>
        </w:trPr>
        <w:tc>
          <w:tcPr>
            <w:tcW w:w="9606" w:type="dxa"/>
            <w:gridSpan w:val="2"/>
            <w:shd w:val="clear" w:color="auto" w:fill="D9D9D9"/>
            <w:vAlign w:val="center"/>
          </w:tcPr>
          <w:p w:rsidR="00C12B78" w:rsidRPr="0032518B" w:rsidRDefault="00C12B78" w:rsidP="00D83F69">
            <w:pPr>
              <w:jc w:val="center"/>
              <w:rPr>
                <w:rFonts w:ascii="Arial" w:hAnsi="Arial" w:cs="Arial"/>
                <w:b/>
                <w:sz w:val="20"/>
              </w:rPr>
            </w:pPr>
            <w:r w:rsidRPr="0032518B">
              <w:rPr>
                <w:rFonts w:ascii="Arial" w:hAnsi="Arial" w:cs="Arial"/>
                <w:b/>
                <w:sz w:val="20"/>
              </w:rPr>
              <w:t>STAGE 3 – LEARNING ACTIVITIES</w:t>
            </w:r>
          </w:p>
          <w:p w:rsidR="00C12B78" w:rsidRPr="0032518B" w:rsidRDefault="00C12B78" w:rsidP="00C12B78">
            <w:pPr>
              <w:rPr>
                <w:rFonts w:ascii="Arial" w:hAnsi="Arial" w:cs="Arial"/>
                <w:b/>
                <w:sz w:val="20"/>
              </w:rPr>
            </w:pPr>
            <w:r w:rsidRPr="0032518B">
              <w:rPr>
                <w:rFonts w:ascii="Arial" w:hAnsi="Arial" w:cs="Arial"/>
                <w:sz w:val="20"/>
              </w:rPr>
              <w:t>Consider</w:t>
            </w:r>
            <w:r w:rsidRPr="0032518B">
              <w:rPr>
                <w:rFonts w:ascii="Arial" w:hAnsi="Arial" w:cs="Arial"/>
                <w:b/>
                <w:sz w:val="20"/>
              </w:rPr>
              <w:t xml:space="preserve"> </w:t>
            </w:r>
            <w:r w:rsidRPr="0032518B">
              <w:rPr>
                <w:rFonts w:ascii="Arial" w:hAnsi="Arial" w:cs="Arial"/>
                <w:sz w:val="20"/>
              </w:rPr>
              <w:t>the type of knowledge (declarative or procedural) and the thinking skills students will use.</w:t>
            </w:r>
          </w:p>
        </w:tc>
      </w:tr>
      <w:tr w:rsidR="00C12B78" w:rsidRPr="00D83F69" w:rsidTr="00562121">
        <w:tc>
          <w:tcPr>
            <w:tcW w:w="9606" w:type="dxa"/>
            <w:gridSpan w:val="2"/>
          </w:tcPr>
          <w:p w:rsidR="00DB3A6E" w:rsidRDefault="00DB3A6E" w:rsidP="00143DEF">
            <w:pPr>
              <w:rPr>
                <w:rFonts w:ascii="Arial" w:hAnsi="Arial" w:cs="Arial"/>
              </w:rPr>
            </w:pPr>
            <w:r>
              <w:rPr>
                <w:rFonts w:ascii="Arial" w:hAnsi="Arial" w:cs="Arial"/>
                <w:b/>
                <w:u w:val="single"/>
              </w:rPr>
              <w:t>Reading “R.M.S. Titanic”</w:t>
            </w:r>
            <w:r w:rsidR="0007382A">
              <w:rPr>
                <w:rFonts w:ascii="Arial" w:hAnsi="Arial" w:cs="Arial"/>
              </w:rPr>
              <w:t xml:space="preserve"> </w:t>
            </w:r>
          </w:p>
          <w:p w:rsidR="0007382A" w:rsidRDefault="00143DEF" w:rsidP="00143DEF">
            <w:pPr>
              <w:rPr>
                <w:rFonts w:ascii="Arial" w:hAnsi="Arial" w:cs="Arial"/>
              </w:rPr>
            </w:pPr>
            <w:r>
              <w:rPr>
                <w:rFonts w:ascii="Arial" w:hAnsi="Arial" w:cs="Arial"/>
              </w:rPr>
              <w:t xml:space="preserve">In preparation for reading the article “R.M.S. Titanic,” students will begin the unit with a discovery channel video about the Titanic (30 min. attached) and then complete a vocabulary assignment, writing word definitions and composing a short paragraph using the words on p. 329. </w:t>
            </w:r>
          </w:p>
          <w:p w:rsidR="00143DEF" w:rsidRDefault="00143DEF" w:rsidP="00143DEF">
            <w:pPr>
              <w:rPr>
                <w:rFonts w:ascii="Arial" w:hAnsi="Arial" w:cs="Arial"/>
              </w:rPr>
            </w:pPr>
          </w:p>
          <w:p w:rsidR="00562376" w:rsidRPr="00562376" w:rsidRDefault="00143DEF" w:rsidP="00143DEF">
            <w:pPr>
              <w:rPr>
                <w:rFonts w:ascii="Arial" w:hAnsi="Arial" w:cs="Arial"/>
              </w:rPr>
            </w:pPr>
            <w:r>
              <w:rPr>
                <w:rFonts w:ascii="Arial" w:hAnsi="Arial" w:cs="Arial"/>
              </w:rPr>
              <w:t xml:space="preserve">Next, students will read the article as a class. The teacher will guide the reading and help to explain </w:t>
            </w:r>
            <w:r w:rsidR="007631D5">
              <w:rPr>
                <w:rFonts w:ascii="Arial" w:hAnsi="Arial" w:cs="Arial"/>
              </w:rPr>
              <w:t>the events for the first section only. The teacher will divide the rest of the article into sections and assign each to a student pair. Each pair will be given time to read, look up words, and interpret their section thoroughly, then lead the class in reading the section and explaining it to them. As a homework assignment before the end, the students will review and creatively present some of the happenings on the ship by writing a fictional (and anachronistic) text-message conversation (assignment attached). At the end of the article, the</w:t>
            </w:r>
            <w:r w:rsidR="00DB3A6E">
              <w:rPr>
                <w:rFonts w:ascii="Arial" w:hAnsi="Arial" w:cs="Arial"/>
              </w:rPr>
              <w:t xml:space="preserve"> student</w:t>
            </w:r>
            <w:r w:rsidR="007631D5">
              <w:rPr>
                <w:rFonts w:ascii="Arial" w:hAnsi="Arial" w:cs="Arial"/>
              </w:rPr>
              <w:t xml:space="preserve"> pairs will </w:t>
            </w:r>
            <w:r w:rsidR="00DB3A6E">
              <w:rPr>
                <w:rFonts w:ascii="Arial" w:hAnsi="Arial" w:cs="Arial"/>
              </w:rPr>
              <w:t>answer the textbook questions, p</w:t>
            </w:r>
            <w:r w:rsidR="00DB3A6E" w:rsidRPr="00310B68">
              <w:rPr>
                <w:rFonts w:ascii="Arial" w:hAnsi="Arial" w:cs="Arial"/>
              </w:rPr>
              <w:t>. 347. #1-5, 6, 8, 9</w:t>
            </w:r>
            <w:r w:rsidR="00DB3A6E">
              <w:rPr>
                <w:rFonts w:ascii="Arial" w:hAnsi="Arial" w:cs="Arial"/>
              </w:rPr>
              <w:t xml:space="preserve"> in class.</w:t>
            </w:r>
            <w:r w:rsidR="00562376">
              <w:rPr>
                <w:rFonts w:ascii="Arial" w:hAnsi="Arial" w:cs="Arial"/>
              </w:rPr>
              <w:t xml:space="preserve"> For homework, over the course of several days, students will complete a Wiki posting assignment (assignment attached)</w:t>
            </w:r>
            <w:proofErr w:type="gramStart"/>
            <w:r w:rsidR="00562376">
              <w:rPr>
                <w:rFonts w:ascii="Arial" w:hAnsi="Arial" w:cs="Arial"/>
              </w:rPr>
              <w:t>,</w:t>
            </w:r>
            <w:proofErr w:type="gramEnd"/>
            <w:r w:rsidR="00562376">
              <w:rPr>
                <w:rFonts w:ascii="Arial" w:hAnsi="Arial" w:cs="Arial"/>
              </w:rPr>
              <w:t xml:space="preserve"> where they will have to find 3 facts online (with URL links to the websites they got them from) </w:t>
            </w:r>
            <w:r w:rsidR="00562376">
              <w:rPr>
                <w:rFonts w:ascii="Arial" w:hAnsi="Arial" w:cs="Arial"/>
                <w:u w:val="single"/>
              </w:rPr>
              <w:t>not</w:t>
            </w:r>
            <w:r w:rsidR="00562376">
              <w:rPr>
                <w:rFonts w:ascii="Arial" w:hAnsi="Arial" w:cs="Arial"/>
              </w:rPr>
              <w:t xml:space="preserve"> mentioned in the article read in class and post them on the Wiki. They will also not be allowed to repeat information posted by others already, so they will have to read the info posted by everyone else first before doing their research.</w:t>
            </w:r>
          </w:p>
          <w:p w:rsidR="00DB3A6E" w:rsidRDefault="00DB3A6E" w:rsidP="00143DEF">
            <w:pPr>
              <w:rPr>
                <w:rFonts w:ascii="Arial" w:hAnsi="Arial" w:cs="Arial"/>
              </w:rPr>
            </w:pPr>
          </w:p>
          <w:p w:rsidR="00DB3A6E" w:rsidRDefault="00DB3A6E" w:rsidP="00143DEF">
            <w:pPr>
              <w:rPr>
                <w:rFonts w:ascii="Arial" w:hAnsi="Arial" w:cs="Arial"/>
              </w:rPr>
            </w:pPr>
            <w:r>
              <w:rPr>
                <w:rFonts w:ascii="Arial" w:hAnsi="Arial" w:cs="Arial"/>
              </w:rPr>
              <w:t>Students will then begin the</w:t>
            </w:r>
            <w:r w:rsidR="00254706">
              <w:rPr>
                <w:rFonts w:ascii="Arial" w:hAnsi="Arial" w:cs="Arial"/>
              </w:rPr>
              <w:t>ir research project (attached)</w:t>
            </w:r>
            <w:r w:rsidR="00562376">
              <w:rPr>
                <w:rFonts w:ascii="Arial" w:hAnsi="Arial" w:cs="Arial"/>
              </w:rPr>
              <w:t xml:space="preserve"> on a famous disaster of their choice. They will need at least one</w:t>
            </w:r>
            <w:r w:rsidR="00254706">
              <w:rPr>
                <w:rFonts w:ascii="Arial" w:hAnsi="Arial" w:cs="Arial"/>
              </w:rPr>
              <w:t xml:space="preserve"> class to carefully go over the requirements, the due date, the steps outlined in the project, and </w:t>
            </w:r>
            <w:r w:rsidR="00562376">
              <w:rPr>
                <w:rFonts w:ascii="Arial" w:hAnsi="Arial" w:cs="Arial"/>
              </w:rPr>
              <w:t>the rubrics for evaluation, and also to start researching and selecting their disaster (they must each have a different one).</w:t>
            </w:r>
          </w:p>
          <w:p w:rsidR="00DB3A6E" w:rsidRDefault="00DB3A6E" w:rsidP="00143DEF">
            <w:pPr>
              <w:rPr>
                <w:rFonts w:ascii="Arial" w:hAnsi="Arial" w:cs="Arial"/>
              </w:rPr>
            </w:pPr>
          </w:p>
          <w:p w:rsidR="00DB3A6E" w:rsidRDefault="00DB3A6E" w:rsidP="00143DEF">
            <w:pPr>
              <w:rPr>
                <w:rFonts w:ascii="Arial" w:hAnsi="Arial" w:cs="Arial"/>
              </w:rPr>
            </w:pPr>
            <w:r>
              <w:rPr>
                <w:rFonts w:ascii="Arial" w:hAnsi="Arial" w:cs="Arial"/>
              </w:rPr>
              <w:t>For one class they will go to the computer lab and learn about how to use the Noodle Tools website and create practice bibliographies using random websites (assignment attached).</w:t>
            </w:r>
          </w:p>
          <w:p w:rsidR="00DB3A6E" w:rsidRDefault="00DB3A6E" w:rsidP="00143DEF">
            <w:pPr>
              <w:rPr>
                <w:rFonts w:ascii="Arial" w:hAnsi="Arial" w:cs="Arial"/>
              </w:rPr>
            </w:pPr>
          </w:p>
          <w:p w:rsidR="00DB3A6E" w:rsidRDefault="00DB3A6E" w:rsidP="00DB3A6E">
            <w:pPr>
              <w:rPr>
                <w:rFonts w:ascii="Arial" w:hAnsi="Arial" w:cs="Arial"/>
              </w:rPr>
            </w:pPr>
            <w:r>
              <w:rPr>
                <w:rFonts w:ascii="Arial" w:hAnsi="Arial" w:cs="Arial"/>
              </w:rPr>
              <w:t xml:space="preserve">For approximately </w:t>
            </w:r>
            <w:r w:rsidR="00562376">
              <w:rPr>
                <w:rFonts w:ascii="Arial" w:hAnsi="Arial" w:cs="Arial"/>
              </w:rPr>
              <w:t>6-8</w:t>
            </w:r>
            <w:r>
              <w:rPr>
                <w:rFonts w:ascii="Arial" w:hAnsi="Arial" w:cs="Arial"/>
              </w:rPr>
              <w:t xml:space="preserve"> classes, the students will go to the library or lab to work on their project. At the beginning of</w:t>
            </w:r>
            <w:r w:rsidR="00562376">
              <w:rPr>
                <w:rFonts w:ascii="Arial" w:hAnsi="Arial" w:cs="Arial"/>
              </w:rPr>
              <w:t xml:space="preserve"> each of</w:t>
            </w:r>
            <w:r>
              <w:rPr>
                <w:rFonts w:ascii="Arial" w:hAnsi="Arial" w:cs="Arial"/>
              </w:rPr>
              <w:t xml:space="preserve"> the earlier classes, the teacher will present </w:t>
            </w:r>
            <w:r w:rsidR="00562376">
              <w:rPr>
                <w:rFonts w:ascii="Arial" w:hAnsi="Arial" w:cs="Arial"/>
              </w:rPr>
              <w:t xml:space="preserve">one at a time, </w:t>
            </w:r>
            <w:r>
              <w:rPr>
                <w:rFonts w:ascii="Arial" w:hAnsi="Arial" w:cs="Arial"/>
              </w:rPr>
              <w:t>various guides for online researching and go over each of them with the students. Each guide (along with the project guidelines and instructions) will be av</w:t>
            </w:r>
            <w:r w:rsidR="00562376">
              <w:rPr>
                <w:rFonts w:ascii="Arial" w:hAnsi="Arial" w:cs="Arial"/>
              </w:rPr>
              <w:t>ailable on the Wiki for viewing</w:t>
            </w:r>
            <w:r>
              <w:rPr>
                <w:rFonts w:ascii="Arial" w:hAnsi="Arial" w:cs="Arial"/>
              </w:rPr>
              <w:t>, so the students may view them at any time for reference while working on their computers. The teacher will circulate amongst the students and help them to apply these skills to their research project individually.</w:t>
            </w:r>
          </w:p>
          <w:p w:rsidR="00562376" w:rsidRDefault="00562376" w:rsidP="00DB3A6E">
            <w:pPr>
              <w:rPr>
                <w:rFonts w:ascii="Arial" w:hAnsi="Arial" w:cs="Arial"/>
              </w:rPr>
            </w:pPr>
          </w:p>
          <w:p w:rsidR="00DB3A6E" w:rsidRDefault="00DB3A6E" w:rsidP="00DB3A6E">
            <w:pPr>
              <w:numPr>
                <w:ilvl w:val="0"/>
                <w:numId w:val="4"/>
              </w:numPr>
              <w:rPr>
                <w:rFonts w:ascii="Arial" w:hAnsi="Arial" w:cs="Arial"/>
              </w:rPr>
            </w:pPr>
            <w:r w:rsidRPr="00E54DAA">
              <w:rPr>
                <w:rFonts w:ascii="Arial" w:hAnsi="Arial" w:cs="Arial"/>
                <w:b/>
              </w:rPr>
              <w:t>Evaluating online sources guide</w:t>
            </w:r>
            <w:r>
              <w:rPr>
                <w:rFonts w:ascii="Arial" w:hAnsi="Arial" w:cs="Arial"/>
              </w:rPr>
              <w:t xml:space="preserve"> (attached): </w:t>
            </w:r>
            <w:r w:rsidR="00E54DAA">
              <w:rPr>
                <w:rFonts w:ascii="Arial" w:hAnsi="Arial" w:cs="Arial"/>
              </w:rPr>
              <w:t>Explains the basics of how to identify who sponsors a website, what type of website it is (.org, .</w:t>
            </w:r>
            <w:proofErr w:type="spellStart"/>
            <w:r w:rsidR="00E54DAA">
              <w:rPr>
                <w:rFonts w:ascii="Arial" w:hAnsi="Arial" w:cs="Arial"/>
              </w:rPr>
              <w:t>gov</w:t>
            </w:r>
            <w:proofErr w:type="spellEnd"/>
            <w:r w:rsidR="00E54DAA">
              <w:rPr>
                <w:rFonts w:ascii="Arial" w:hAnsi="Arial" w:cs="Arial"/>
              </w:rPr>
              <w:t>, .co</w:t>
            </w:r>
            <w:r w:rsidR="00562376">
              <w:rPr>
                <w:rFonts w:ascii="Arial" w:hAnsi="Arial" w:cs="Arial"/>
              </w:rPr>
              <w:t>m, etc.) and what clues can be found</w:t>
            </w:r>
            <w:r w:rsidR="00E54DAA">
              <w:rPr>
                <w:rFonts w:ascii="Arial" w:hAnsi="Arial" w:cs="Arial"/>
              </w:rPr>
              <w:t xml:space="preserve"> for evaluating a site’s credibility. Includes a mini tour of Google searches and example websites to show the students and evaluate as a class.</w:t>
            </w:r>
          </w:p>
          <w:p w:rsidR="00E54DAA" w:rsidRDefault="00E54DAA" w:rsidP="00DB3A6E">
            <w:pPr>
              <w:numPr>
                <w:ilvl w:val="0"/>
                <w:numId w:val="4"/>
              </w:numPr>
              <w:rPr>
                <w:rFonts w:ascii="Arial" w:hAnsi="Arial" w:cs="Arial"/>
              </w:rPr>
            </w:pPr>
            <w:r>
              <w:rPr>
                <w:rFonts w:ascii="Arial" w:hAnsi="Arial" w:cs="Arial"/>
                <w:b/>
              </w:rPr>
              <w:t>Avoiding Plagiarism guide</w:t>
            </w:r>
            <w:r>
              <w:rPr>
                <w:rFonts w:ascii="Arial" w:hAnsi="Arial" w:cs="Arial"/>
              </w:rPr>
              <w:t xml:space="preserve"> (attached). Has links to a website and to a video with a brief introduction to the explosion of the Hindenburg. </w:t>
            </w:r>
            <w:r w:rsidR="00254706">
              <w:rPr>
                <w:rFonts w:ascii="Arial" w:hAnsi="Arial" w:cs="Arial"/>
              </w:rPr>
              <w:t xml:space="preserve">Contains a passage with information about the accident from a website and two examples of research notes on it: one poor (with whole sentences copied out with a few words changed), and one good (written concisely in own words, only the important facts used). </w:t>
            </w:r>
          </w:p>
          <w:p w:rsidR="00254706" w:rsidRDefault="00254706" w:rsidP="00DB3A6E">
            <w:pPr>
              <w:numPr>
                <w:ilvl w:val="0"/>
                <w:numId w:val="4"/>
              </w:numPr>
              <w:rPr>
                <w:rFonts w:ascii="Arial" w:hAnsi="Arial" w:cs="Arial"/>
              </w:rPr>
            </w:pPr>
            <w:r>
              <w:rPr>
                <w:rFonts w:ascii="Arial" w:hAnsi="Arial" w:cs="Arial"/>
                <w:b/>
              </w:rPr>
              <w:t>Presentation Tips Example Power point</w:t>
            </w:r>
            <w:r>
              <w:rPr>
                <w:rFonts w:ascii="Arial" w:hAnsi="Arial" w:cs="Arial"/>
              </w:rPr>
              <w:t xml:space="preserve"> (attached). This explains and gives examples of how the power point presentations should look and function</w:t>
            </w:r>
            <w:r w:rsidR="00562376">
              <w:rPr>
                <w:rFonts w:ascii="Arial" w:hAnsi="Arial" w:cs="Arial"/>
              </w:rPr>
              <w:t>. I</w:t>
            </w:r>
            <w:r>
              <w:rPr>
                <w:rFonts w:ascii="Arial" w:hAnsi="Arial" w:cs="Arial"/>
              </w:rPr>
              <w:t>t has both examples of good</w:t>
            </w:r>
            <w:r w:rsidR="00562376">
              <w:rPr>
                <w:rFonts w:ascii="Arial" w:hAnsi="Arial" w:cs="Arial"/>
              </w:rPr>
              <w:t xml:space="preserve"> slides and common errors </w:t>
            </w:r>
            <w:r>
              <w:rPr>
                <w:rFonts w:ascii="Arial" w:hAnsi="Arial" w:cs="Arial"/>
              </w:rPr>
              <w:t>(unclear text, c</w:t>
            </w:r>
            <w:r w:rsidR="00562376">
              <w:rPr>
                <w:rFonts w:ascii="Arial" w:hAnsi="Arial" w:cs="Arial"/>
              </w:rPr>
              <w:t>rowded slides</w:t>
            </w:r>
            <w:r>
              <w:rPr>
                <w:rFonts w:ascii="Arial" w:hAnsi="Arial" w:cs="Arial"/>
              </w:rPr>
              <w:t xml:space="preserve">, distracting animations or backgrounds, etc.). Includes all the parts (introduction, conclusion, images, bibliography slide, question slide, etc.) that are required for the student presentations. </w:t>
            </w:r>
          </w:p>
          <w:p w:rsidR="00562376" w:rsidRDefault="00562376" w:rsidP="00562376">
            <w:pPr>
              <w:ind w:left="720"/>
              <w:rPr>
                <w:rFonts w:ascii="Arial" w:hAnsi="Arial" w:cs="Arial"/>
                <w:b/>
              </w:rPr>
            </w:pPr>
          </w:p>
          <w:p w:rsidR="00562376" w:rsidRPr="00562376" w:rsidRDefault="00562376" w:rsidP="00562376">
            <w:pPr>
              <w:rPr>
                <w:rFonts w:ascii="Arial" w:hAnsi="Arial" w:cs="Arial"/>
              </w:rPr>
            </w:pPr>
            <w:r>
              <w:rPr>
                <w:rFonts w:ascii="Arial" w:hAnsi="Arial" w:cs="Arial"/>
              </w:rPr>
              <w:t>At the end, the students will spend 2 classes presenting and fielding questions on their disaster.</w:t>
            </w:r>
          </w:p>
          <w:p w:rsidR="00DB3A6E" w:rsidRDefault="00DB3A6E" w:rsidP="00143DEF">
            <w:pPr>
              <w:rPr>
                <w:rFonts w:ascii="Arial" w:hAnsi="Arial" w:cs="Arial"/>
              </w:rPr>
            </w:pPr>
          </w:p>
          <w:p w:rsidR="00DB3A6E" w:rsidRPr="00BA38E1" w:rsidRDefault="00DB3A6E" w:rsidP="00143DEF">
            <w:pPr>
              <w:rPr>
                <w:rFonts w:ascii="Arial" w:hAnsi="Arial" w:cs="Arial"/>
              </w:rPr>
            </w:pPr>
          </w:p>
        </w:tc>
      </w:tr>
      <w:tr w:rsidR="00C12B78" w:rsidRPr="00D83F69" w:rsidTr="00F10F96">
        <w:trPr>
          <w:trHeight w:val="490"/>
        </w:trPr>
        <w:tc>
          <w:tcPr>
            <w:tcW w:w="9606" w:type="dxa"/>
            <w:gridSpan w:val="2"/>
            <w:shd w:val="clear" w:color="auto" w:fill="D9D9D9"/>
            <w:vAlign w:val="center"/>
          </w:tcPr>
          <w:p w:rsidR="00C12B78" w:rsidRPr="00EC57E3" w:rsidRDefault="00C12B78" w:rsidP="00D83F69">
            <w:pPr>
              <w:jc w:val="center"/>
              <w:rPr>
                <w:rFonts w:ascii="Arial" w:hAnsi="Arial" w:cs="Arial"/>
                <w:b/>
                <w:sz w:val="20"/>
                <w:szCs w:val="20"/>
              </w:rPr>
            </w:pPr>
            <w:r w:rsidRPr="00EC57E3">
              <w:rPr>
                <w:rFonts w:ascii="Arial" w:hAnsi="Arial" w:cs="Arial"/>
                <w:b/>
                <w:sz w:val="20"/>
                <w:szCs w:val="20"/>
              </w:rPr>
              <w:lastRenderedPageBreak/>
              <w:t>INSTRUCTIONAL MATERIALS AND RESOURCES</w:t>
            </w:r>
          </w:p>
        </w:tc>
      </w:tr>
      <w:tr w:rsidR="00EC57E3" w:rsidRPr="00D83F69" w:rsidTr="00EC57E3">
        <w:trPr>
          <w:trHeight w:val="490"/>
        </w:trPr>
        <w:tc>
          <w:tcPr>
            <w:tcW w:w="9606" w:type="dxa"/>
            <w:gridSpan w:val="2"/>
            <w:shd w:val="clear" w:color="auto" w:fill="auto"/>
            <w:vAlign w:val="center"/>
          </w:tcPr>
          <w:p w:rsidR="00EF6920" w:rsidRDefault="00310B68" w:rsidP="00EF6920">
            <w:pPr>
              <w:rPr>
                <w:rFonts w:ascii="Arial" w:hAnsi="Arial" w:cs="Arial"/>
              </w:rPr>
            </w:pPr>
            <w:r>
              <w:rPr>
                <w:rFonts w:ascii="Arial" w:hAnsi="Arial" w:cs="Arial"/>
              </w:rPr>
              <w:t>Titanic Discover Channel Video – Tales from the Titanic</w:t>
            </w:r>
          </w:p>
          <w:p w:rsidR="00310B68" w:rsidRDefault="00310B68" w:rsidP="00EF6920">
            <w:pPr>
              <w:rPr>
                <w:rFonts w:ascii="Arial" w:hAnsi="Arial" w:cs="Arial"/>
              </w:rPr>
            </w:pPr>
            <w:r>
              <w:rPr>
                <w:rFonts w:ascii="Arial" w:hAnsi="Arial" w:cs="Arial"/>
                <w:b/>
              </w:rPr>
              <w:t>Holt Language and Literature Text</w:t>
            </w:r>
            <w:r>
              <w:rPr>
                <w:rFonts w:ascii="Arial" w:hAnsi="Arial" w:cs="Arial"/>
              </w:rPr>
              <w:t>: “R.M.S. Titanic”</w:t>
            </w:r>
          </w:p>
          <w:p w:rsidR="00310B68" w:rsidRDefault="00310B68" w:rsidP="00EF6920">
            <w:pPr>
              <w:rPr>
                <w:rFonts w:ascii="Arial" w:hAnsi="Arial" w:cs="Arial"/>
              </w:rPr>
            </w:pPr>
            <w:r>
              <w:rPr>
                <w:rFonts w:ascii="Arial" w:hAnsi="Arial" w:cs="Arial"/>
              </w:rPr>
              <w:t>Computer Lab, Library Resources and Laptops</w:t>
            </w:r>
          </w:p>
          <w:p w:rsidR="00310B68" w:rsidRPr="00310B68" w:rsidRDefault="00310B68" w:rsidP="00EF6920">
            <w:pPr>
              <w:rPr>
                <w:rFonts w:ascii="Arial" w:hAnsi="Arial" w:cs="Arial"/>
              </w:rPr>
            </w:pPr>
            <w:r>
              <w:rPr>
                <w:rFonts w:ascii="Arial" w:hAnsi="Arial" w:cs="Arial"/>
              </w:rPr>
              <w:t>Teacher created resources</w:t>
            </w:r>
          </w:p>
        </w:tc>
      </w:tr>
    </w:tbl>
    <w:p w:rsidR="00C12B78" w:rsidRDefault="00C12B78" w:rsidP="00C12B78">
      <w:pPr>
        <w:rPr>
          <w:rFonts w:ascii="Arial" w:hAnsi="Arial" w:cs="Arial"/>
        </w:rPr>
      </w:pPr>
    </w:p>
    <w:p w:rsidR="00C12B78" w:rsidRDefault="00A430EC" w:rsidP="00C12B78">
      <w:pPr>
        <w:rPr>
          <w:rFonts w:ascii="Arial" w:hAnsi="Arial" w:cs="Arial"/>
        </w:rPr>
      </w:pPr>
      <w:r>
        <w:rPr>
          <w:rFonts w:ascii="Arial" w:hAnsi="Arial" w:cs="Arial"/>
        </w:rPr>
        <w:t xml:space="preserve">At the end of the </w:t>
      </w:r>
      <w:r w:rsidR="00C12B78">
        <w:rPr>
          <w:rFonts w:ascii="Arial" w:hAnsi="Arial" w:cs="Arial"/>
        </w:rPr>
        <w:t>unit:</w:t>
      </w:r>
    </w:p>
    <w:p w:rsidR="00C12B78" w:rsidRPr="004E1915" w:rsidRDefault="00C12B78" w:rsidP="00C12B78">
      <w:pPr>
        <w:rPr>
          <w:rFonts w:ascii="Arial" w:hAnsi="Arial" w:cs="Arial"/>
        </w:rPr>
      </w:pPr>
    </w:p>
    <w:p w:rsidR="00F10F96" w:rsidRPr="00F10F96" w:rsidRDefault="00F10F96" w:rsidP="00562121">
      <w:pPr>
        <w:pStyle w:val="BodyText3"/>
        <w:pBdr>
          <w:right w:val="single" w:sz="4" w:space="0" w:color="auto"/>
        </w:pBdr>
        <w:rPr>
          <w:sz w:val="22"/>
          <w:szCs w:val="22"/>
        </w:rPr>
      </w:pPr>
      <w:r w:rsidRPr="00F10F96">
        <w:rPr>
          <w:sz w:val="22"/>
          <w:szCs w:val="22"/>
        </w:rPr>
        <w:t>CURRICULUM COVERAGE: Percentage of planned curriculum that was taught and assessed</w:t>
      </w:r>
      <w:r w:rsidR="00E9458A">
        <w:rPr>
          <w:sz w:val="22"/>
          <w:szCs w:val="22"/>
        </w:rPr>
        <w:t xml:space="preserve"> ____</w:t>
      </w:r>
      <w:r>
        <w:rPr>
          <w:sz w:val="22"/>
          <w:szCs w:val="22"/>
        </w:rPr>
        <w:t>_</w:t>
      </w:r>
    </w:p>
    <w:p w:rsidR="00F10F96" w:rsidRDefault="00F10F96" w:rsidP="00562121">
      <w:pPr>
        <w:pStyle w:val="BodyText3"/>
        <w:pBdr>
          <w:right w:val="single" w:sz="4" w:space="0" w:color="auto"/>
        </w:pBdr>
        <w:rPr>
          <w:sz w:val="22"/>
          <w:szCs w:val="22"/>
        </w:rPr>
      </w:pPr>
    </w:p>
    <w:p w:rsidR="00C12B78" w:rsidRPr="00F10F96" w:rsidRDefault="00C12B78" w:rsidP="00562121">
      <w:pPr>
        <w:pStyle w:val="BodyText3"/>
        <w:pBdr>
          <w:right w:val="single" w:sz="4" w:space="0" w:color="auto"/>
        </w:pBdr>
        <w:rPr>
          <w:b w:val="0"/>
          <w:sz w:val="22"/>
          <w:szCs w:val="22"/>
        </w:rPr>
      </w:pPr>
      <w:r w:rsidRPr="00F10F96">
        <w:rPr>
          <w:sz w:val="22"/>
          <w:szCs w:val="22"/>
        </w:rPr>
        <w:t>REFLECTIONS:</w:t>
      </w:r>
      <w:r w:rsidR="00562376">
        <w:rPr>
          <w:sz w:val="22"/>
          <w:szCs w:val="22"/>
        </w:rPr>
        <w:t xml:space="preserve"> </w:t>
      </w:r>
    </w:p>
    <w:sectPr w:rsidR="00C12B78" w:rsidRPr="00F10F96" w:rsidSect="0032518B">
      <w:pgSz w:w="12240" w:h="15840"/>
      <w:pgMar w:top="1079" w:right="1041" w:bottom="851"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163FB9"/>
    <w:multiLevelType w:val="hybridMultilevel"/>
    <w:tmpl w:val="A622F084"/>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nsid w:val="437475AB"/>
    <w:multiLevelType w:val="hybridMultilevel"/>
    <w:tmpl w:val="D3366F1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54760A9C"/>
    <w:multiLevelType w:val="hybridMultilevel"/>
    <w:tmpl w:val="DBA026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6F752D38"/>
    <w:multiLevelType w:val="hybridMultilevel"/>
    <w:tmpl w:val="AF6C4892"/>
    <w:lvl w:ilvl="0" w:tplc="09288368">
      <w:start w:val="9"/>
      <w:numFmt w:val="bullet"/>
      <w:lvlText w:val="-"/>
      <w:lvlJc w:val="left"/>
      <w:pPr>
        <w:ind w:left="405" w:hanging="360"/>
      </w:pPr>
      <w:rPr>
        <w:rFonts w:ascii="Arial" w:eastAsia="Times New Roman" w:hAnsi="Arial" w:cs="Arial" w:hint="default"/>
      </w:rPr>
    </w:lvl>
    <w:lvl w:ilvl="1" w:tplc="10090003" w:tentative="1">
      <w:start w:val="1"/>
      <w:numFmt w:val="bullet"/>
      <w:lvlText w:val="o"/>
      <w:lvlJc w:val="left"/>
      <w:pPr>
        <w:ind w:left="1125" w:hanging="360"/>
      </w:pPr>
      <w:rPr>
        <w:rFonts w:ascii="Courier New" w:hAnsi="Courier New" w:cs="Courier New" w:hint="default"/>
      </w:rPr>
    </w:lvl>
    <w:lvl w:ilvl="2" w:tplc="10090005" w:tentative="1">
      <w:start w:val="1"/>
      <w:numFmt w:val="bullet"/>
      <w:lvlText w:val=""/>
      <w:lvlJc w:val="left"/>
      <w:pPr>
        <w:ind w:left="1845" w:hanging="360"/>
      </w:pPr>
      <w:rPr>
        <w:rFonts w:ascii="Wingdings" w:hAnsi="Wingdings" w:hint="default"/>
      </w:rPr>
    </w:lvl>
    <w:lvl w:ilvl="3" w:tplc="10090001" w:tentative="1">
      <w:start w:val="1"/>
      <w:numFmt w:val="bullet"/>
      <w:lvlText w:val=""/>
      <w:lvlJc w:val="left"/>
      <w:pPr>
        <w:ind w:left="2565" w:hanging="360"/>
      </w:pPr>
      <w:rPr>
        <w:rFonts w:ascii="Symbol" w:hAnsi="Symbol" w:hint="default"/>
      </w:rPr>
    </w:lvl>
    <w:lvl w:ilvl="4" w:tplc="10090003" w:tentative="1">
      <w:start w:val="1"/>
      <w:numFmt w:val="bullet"/>
      <w:lvlText w:val="o"/>
      <w:lvlJc w:val="left"/>
      <w:pPr>
        <w:ind w:left="3285" w:hanging="360"/>
      </w:pPr>
      <w:rPr>
        <w:rFonts w:ascii="Courier New" w:hAnsi="Courier New" w:cs="Courier New" w:hint="default"/>
      </w:rPr>
    </w:lvl>
    <w:lvl w:ilvl="5" w:tplc="10090005" w:tentative="1">
      <w:start w:val="1"/>
      <w:numFmt w:val="bullet"/>
      <w:lvlText w:val=""/>
      <w:lvlJc w:val="left"/>
      <w:pPr>
        <w:ind w:left="4005" w:hanging="360"/>
      </w:pPr>
      <w:rPr>
        <w:rFonts w:ascii="Wingdings" w:hAnsi="Wingdings" w:hint="default"/>
      </w:rPr>
    </w:lvl>
    <w:lvl w:ilvl="6" w:tplc="10090001" w:tentative="1">
      <w:start w:val="1"/>
      <w:numFmt w:val="bullet"/>
      <w:lvlText w:val=""/>
      <w:lvlJc w:val="left"/>
      <w:pPr>
        <w:ind w:left="4725" w:hanging="360"/>
      </w:pPr>
      <w:rPr>
        <w:rFonts w:ascii="Symbol" w:hAnsi="Symbol" w:hint="default"/>
      </w:rPr>
    </w:lvl>
    <w:lvl w:ilvl="7" w:tplc="10090003" w:tentative="1">
      <w:start w:val="1"/>
      <w:numFmt w:val="bullet"/>
      <w:lvlText w:val="o"/>
      <w:lvlJc w:val="left"/>
      <w:pPr>
        <w:ind w:left="5445" w:hanging="360"/>
      </w:pPr>
      <w:rPr>
        <w:rFonts w:ascii="Courier New" w:hAnsi="Courier New" w:cs="Courier New" w:hint="default"/>
      </w:rPr>
    </w:lvl>
    <w:lvl w:ilvl="8" w:tplc="10090005" w:tentative="1">
      <w:start w:val="1"/>
      <w:numFmt w:val="bullet"/>
      <w:lvlText w:val=""/>
      <w:lvlJc w:val="left"/>
      <w:pPr>
        <w:ind w:left="6165"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oNotTrackMoves/>
  <w:defaultTabStop w:val="708"/>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F246F"/>
    <w:rsid w:val="000504B1"/>
    <w:rsid w:val="0007382A"/>
    <w:rsid w:val="00080B63"/>
    <w:rsid w:val="000B41B5"/>
    <w:rsid w:val="00143DEF"/>
    <w:rsid w:val="001707BF"/>
    <w:rsid w:val="001837CB"/>
    <w:rsid w:val="001914BD"/>
    <w:rsid w:val="001A5EB4"/>
    <w:rsid w:val="001E14A9"/>
    <w:rsid w:val="001E4DE7"/>
    <w:rsid w:val="002147D3"/>
    <w:rsid w:val="00240473"/>
    <w:rsid w:val="00254706"/>
    <w:rsid w:val="002A01B7"/>
    <w:rsid w:val="002C0988"/>
    <w:rsid w:val="002C469C"/>
    <w:rsid w:val="002F63D2"/>
    <w:rsid w:val="00301752"/>
    <w:rsid w:val="00310B68"/>
    <w:rsid w:val="0032518B"/>
    <w:rsid w:val="00493D69"/>
    <w:rsid w:val="004D3A38"/>
    <w:rsid w:val="00550F4D"/>
    <w:rsid w:val="00562121"/>
    <w:rsid w:val="00562376"/>
    <w:rsid w:val="005705FE"/>
    <w:rsid w:val="005931C8"/>
    <w:rsid w:val="005A3F15"/>
    <w:rsid w:val="005A5752"/>
    <w:rsid w:val="005C5444"/>
    <w:rsid w:val="005D7250"/>
    <w:rsid w:val="005F44DF"/>
    <w:rsid w:val="0060108C"/>
    <w:rsid w:val="006137B0"/>
    <w:rsid w:val="006340E0"/>
    <w:rsid w:val="00636111"/>
    <w:rsid w:val="00676608"/>
    <w:rsid w:val="00687E16"/>
    <w:rsid w:val="006B0FD8"/>
    <w:rsid w:val="006B1E99"/>
    <w:rsid w:val="006C171B"/>
    <w:rsid w:val="007631D5"/>
    <w:rsid w:val="007A25E6"/>
    <w:rsid w:val="007F6DFC"/>
    <w:rsid w:val="00820D30"/>
    <w:rsid w:val="00831C43"/>
    <w:rsid w:val="008417FE"/>
    <w:rsid w:val="00857962"/>
    <w:rsid w:val="008A70E9"/>
    <w:rsid w:val="008D1075"/>
    <w:rsid w:val="00900F94"/>
    <w:rsid w:val="00951771"/>
    <w:rsid w:val="009B6B28"/>
    <w:rsid w:val="009C7F89"/>
    <w:rsid w:val="009D5027"/>
    <w:rsid w:val="009E4879"/>
    <w:rsid w:val="009E6466"/>
    <w:rsid w:val="009E660C"/>
    <w:rsid w:val="009F07BF"/>
    <w:rsid w:val="00A026B5"/>
    <w:rsid w:val="00A34793"/>
    <w:rsid w:val="00A430EC"/>
    <w:rsid w:val="00A862B2"/>
    <w:rsid w:val="00A92AAB"/>
    <w:rsid w:val="00A94AF7"/>
    <w:rsid w:val="00BA38E1"/>
    <w:rsid w:val="00C12B78"/>
    <w:rsid w:val="00C548D7"/>
    <w:rsid w:val="00C72564"/>
    <w:rsid w:val="00C75D9E"/>
    <w:rsid w:val="00CC544F"/>
    <w:rsid w:val="00CE0C31"/>
    <w:rsid w:val="00CF246F"/>
    <w:rsid w:val="00D4208F"/>
    <w:rsid w:val="00D652C8"/>
    <w:rsid w:val="00D820A7"/>
    <w:rsid w:val="00D83F69"/>
    <w:rsid w:val="00DA05D6"/>
    <w:rsid w:val="00DB3A6E"/>
    <w:rsid w:val="00DB3B95"/>
    <w:rsid w:val="00DB5492"/>
    <w:rsid w:val="00DF4204"/>
    <w:rsid w:val="00E1497D"/>
    <w:rsid w:val="00E14F7D"/>
    <w:rsid w:val="00E42021"/>
    <w:rsid w:val="00E53852"/>
    <w:rsid w:val="00E54DAA"/>
    <w:rsid w:val="00E73606"/>
    <w:rsid w:val="00E7697B"/>
    <w:rsid w:val="00E85377"/>
    <w:rsid w:val="00E9458A"/>
    <w:rsid w:val="00EC57E3"/>
    <w:rsid w:val="00ED2D67"/>
    <w:rsid w:val="00EE7BDE"/>
    <w:rsid w:val="00EF6920"/>
    <w:rsid w:val="00F10F96"/>
    <w:rsid w:val="00F267E0"/>
    <w:rsid w:val="00F56714"/>
    <w:rsid w:val="00F72ED4"/>
    <w:rsid w:val="00F805B1"/>
    <w:rsid w:val="00F9553A"/>
    <w:rsid w:val="00FE1FDF"/>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B78"/>
    <w:rPr>
      <w:sz w:val="24"/>
      <w:szCs w:val="24"/>
      <w:lang w:val="en-U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CF246F"/>
    <w:pPr>
      <w:pBdr>
        <w:top w:val="single" w:sz="4" w:space="1" w:color="auto"/>
        <w:left w:val="single" w:sz="4" w:space="4" w:color="auto"/>
        <w:bottom w:val="single" w:sz="4" w:space="1" w:color="auto"/>
        <w:right w:val="single" w:sz="4" w:space="4" w:color="auto"/>
      </w:pBdr>
    </w:pPr>
    <w:rPr>
      <w:rFonts w:ascii="Arial" w:hAnsi="Arial" w:cs="Arial"/>
      <w:b/>
      <w:bCs/>
    </w:rPr>
  </w:style>
  <w:style w:type="table" w:styleId="TableGrid">
    <w:name w:val="Table Grid"/>
    <w:basedOn w:val="TableNormal"/>
    <w:rsid w:val="00CF24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D3A38"/>
    <w:pPr>
      <w:tabs>
        <w:tab w:val="center" w:pos="4680"/>
        <w:tab w:val="right" w:pos="9360"/>
      </w:tabs>
    </w:pPr>
    <w:rPr>
      <w:rFonts w:ascii="Calibri" w:eastAsia="Calibri" w:hAnsi="Calibri"/>
      <w:sz w:val="22"/>
      <w:szCs w:val="22"/>
      <w:lang w:eastAsia="en-US"/>
    </w:rPr>
  </w:style>
  <w:style w:type="character" w:customStyle="1" w:styleId="HeaderChar">
    <w:name w:val="Header Char"/>
    <w:link w:val="Header"/>
    <w:uiPriority w:val="99"/>
    <w:rsid w:val="004D3A38"/>
    <w:rPr>
      <w:rFonts w:ascii="Calibri" w:eastAsia="Calibri" w:hAnsi="Calibri" w:cs="Times New Roman"/>
      <w:sz w:val="22"/>
      <w:szCs w:val="22"/>
      <w:lang w:val="en-US" w:eastAsia="en-US"/>
    </w:rPr>
  </w:style>
  <w:style w:type="paragraph" w:styleId="ListParagraph">
    <w:name w:val="List Paragraph"/>
    <w:basedOn w:val="Normal"/>
    <w:uiPriority w:val="34"/>
    <w:qFormat/>
    <w:rsid w:val="009B6B28"/>
    <w:pPr>
      <w:ind w:left="720"/>
    </w:pPr>
  </w:style>
  <w:style w:type="paragraph" w:customStyle="1" w:styleId="NormalWeb1">
    <w:name w:val="Normal (Web)1"/>
    <w:basedOn w:val="Normal"/>
    <w:rsid w:val="00080B63"/>
    <w:pPr>
      <w:spacing w:before="100" w:beforeAutospacing="1" w:after="100" w:afterAutospacing="1"/>
    </w:pPr>
    <w:rPr>
      <w:rFonts w:ascii="Arial" w:eastAsia="Calibri" w:hAnsi="Arial" w:cs="Arial"/>
      <w:lang w:val="es-CO" w:eastAsia="es-CO"/>
    </w:rPr>
  </w:style>
  <w:style w:type="character" w:styleId="Emphasis">
    <w:name w:val="Emphasis"/>
    <w:basedOn w:val="DefaultParagraphFont"/>
    <w:qFormat/>
    <w:rsid w:val="00080B63"/>
    <w:rPr>
      <w:rFonts w:cs="Times New Roman"/>
      <w:i/>
      <w:iCs/>
    </w:rPr>
  </w:style>
  <w:style w:type="paragraph" w:styleId="BalloonText">
    <w:name w:val="Balloon Text"/>
    <w:basedOn w:val="Normal"/>
    <w:link w:val="BalloonTextChar"/>
    <w:uiPriority w:val="99"/>
    <w:semiHidden/>
    <w:unhideWhenUsed/>
    <w:rsid w:val="00E9458A"/>
    <w:rPr>
      <w:rFonts w:ascii="Tahoma" w:hAnsi="Tahoma" w:cs="Tahoma"/>
      <w:sz w:val="16"/>
      <w:szCs w:val="16"/>
    </w:rPr>
  </w:style>
  <w:style w:type="character" w:customStyle="1" w:styleId="BalloonTextChar">
    <w:name w:val="Balloon Text Char"/>
    <w:basedOn w:val="DefaultParagraphFont"/>
    <w:link w:val="BalloonText"/>
    <w:uiPriority w:val="99"/>
    <w:semiHidden/>
    <w:rsid w:val="00E9458A"/>
    <w:rPr>
      <w:rFonts w:ascii="Tahoma" w:hAnsi="Tahoma" w:cs="Tahoma"/>
      <w:sz w:val="16"/>
      <w:szCs w:val="16"/>
      <w:lang w:val="en-US" w:eastAsia="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439</TotalTime>
  <Pages>4</Pages>
  <Words>1419</Words>
  <Characters>8094</Characters>
  <Application>Microsoft Office Word</Application>
  <DocSecurity>0</DocSecurity>
  <Lines>67</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GIMNASIO INGLES</vt:lpstr>
      <vt:lpstr>GIMNASIO INGLES</vt:lpstr>
    </vt:vector>
  </TitlesOfParts>
  <Company>INGLES</Company>
  <LinksUpToDate>false</LinksUpToDate>
  <CharactersWithSpaces>9495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GIMNASIO INGLES</dc:title>
  <dc:creator>MILAGROS</dc:creator>
  <cp:lastModifiedBy>Dan Olsen</cp:lastModifiedBy>
  <cp:revision>21</cp:revision>
  <cp:lastPrinted>2008-04-21T13:53:00Z</cp:lastPrinted>
  <dcterms:created xsi:type="dcterms:W3CDTF">2011-01-28T19:13:00Z</dcterms:created>
  <dcterms:modified xsi:type="dcterms:W3CDTF">2012-01-27T13:51:00Z</dcterms:modified>
</cp:coreProperties>
</file>